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7F1763">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139"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93"/>
        <w:gridCol w:w="6946"/>
      </w:tblGrid>
      <w:tr w:rsidR="00EC3375" w14:paraId="78E5B9B4" w14:textId="77777777" w:rsidTr="008751CA">
        <w:trPr>
          <w:trHeight w:val="516"/>
        </w:trPr>
        <w:tc>
          <w:tcPr>
            <w:tcW w:w="219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946" w:type="dxa"/>
            <w:tcBorders>
              <w:top w:val="single" w:sz="4" w:space="0" w:color="auto"/>
              <w:left w:val="single" w:sz="2" w:space="0" w:color="000000"/>
              <w:bottom w:val="dashSmallGap" w:sz="4" w:space="0" w:color="auto"/>
            </w:tcBorders>
            <w:shd w:val="clear" w:color="auto" w:fill="auto"/>
          </w:tcPr>
          <w:p w14:paraId="43EBE5DF" w14:textId="77777777" w:rsidR="00EB1311" w:rsidRDefault="008751CA" w:rsidP="008751CA">
            <w:pPr>
              <w:spacing w:before="60"/>
              <w:jc w:val="center"/>
              <w:outlineLvl w:val="0"/>
              <w:rPr>
                <w:ins w:id="0" w:author="Youcef Seg" w:date="2025-04-23T05:14:00Z" w16du:dateUtc="2025-04-23T04:14:00Z"/>
                <w:rFonts w:ascii="Calibri" w:hAnsi="Calibri"/>
                <w:b/>
                <w:sz w:val="22"/>
                <w:szCs w:val="22"/>
              </w:rPr>
            </w:pPr>
            <w:r w:rsidRPr="008751CA">
              <w:rPr>
                <w:rFonts w:ascii="Calibri" w:hAnsi="Calibri"/>
                <w:b/>
                <w:sz w:val="22"/>
                <w:szCs w:val="22"/>
              </w:rPr>
              <w:t xml:space="preserve">Travaux de réhabilitation et modernisation de </w:t>
            </w:r>
            <w:r w:rsidR="006E55D5">
              <w:rPr>
                <w:rFonts w:ascii="Calibri" w:hAnsi="Calibri"/>
                <w:b/>
                <w:sz w:val="22"/>
                <w:szCs w:val="22"/>
              </w:rPr>
              <w:t>la</w:t>
            </w:r>
            <w:r w:rsidRPr="008751CA">
              <w:rPr>
                <w:rFonts w:ascii="Calibri" w:hAnsi="Calibri"/>
                <w:b/>
                <w:sz w:val="22"/>
                <w:szCs w:val="22"/>
              </w:rPr>
              <w:t xml:space="preserve"> halle à marée</w:t>
            </w:r>
            <w:r w:rsidR="006E55D5">
              <w:rPr>
                <w:rFonts w:ascii="Calibri" w:hAnsi="Calibri"/>
                <w:b/>
                <w:sz w:val="22"/>
                <w:szCs w:val="22"/>
              </w:rPr>
              <w:t xml:space="preserve"> </w:t>
            </w:r>
          </w:p>
          <w:p w14:paraId="7A024D10" w14:textId="6046DB99" w:rsidR="008751CA" w:rsidRDefault="00EB1311" w:rsidP="008751CA">
            <w:pPr>
              <w:spacing w:before="60"/>
              <w:jc w:val="center"/>
              <w:outlineLvl w:val="0"/>
              <w:rPr>
                <w:rFonts w:ascii="Calibri" w:hAnsi="Calibri"/>
                <w:b/>
                <w:sz w:val="22"/>
                <w:szCs w:val="22"/>
              </w:rPr>
            </w:pPr>
            <w:r>
              <w:rPr>
                <w:rFonts w:ascii="Calibri" w:hAnsi="Calibri"/>
                <w:b/>
                <w:sz w:val="22"/>
                <w:szCs w:val="22"/>
              </w:rPr>
              <w:t>Lot 1 : Bejaïa</w:t>
            </w:r>
            <w:r w:rsidR="008751CA" w:rsidRPr="008751CA">
              <w:rPr>
                <w:rFonts w:ascii="Calibri" w:hAnsi="Calibri"/>
                <w:b/>
                <w:sz w:val="22"/>
                <w:szCs w:val="22"/>
              </w:rPr>
              <w:t xml:space="preserve"> </w:t>
            </w:r>
          </w:p>
          <w:p w14:paraId="0D57507F" w14:textId="1275DA86" w:rsidR="00EB1311" w:rsidRPr="00EB1311" w:rsidRDefault="00EB1311" w:rsidP="008751CA">
            <w:pPr>
              <w:spacing w:before="60"/>
              <w:jc w:val="center"/>
              <w:outlineLvl w:val="0"/>
              <w:rPr>
                <w:rFonts w:ascii="Calibri" w:hAnsi="Calibri"/>
                <w:b/>
                <w:bCs/>
                <w:sz w:val="22"/>
                <w:szCs w:val="22"/>
              </w:rPr>
            </w:pPr>
            <w:r>
              <w:rPr>
                <w:rFonts w:ascii="Calibri" w:hAnsi="Calibri"/>
                <w:b/>
                <w:bCs/>
                <w:sz w:val="22"/>
                <w:szCs w:val="22"/>
              </w:rPr>
              <w:t xml:space="preserve">   </w:t>
            </w:r>
            <w:r w:rsidRPr="00EB1311">
              <w:rPr>
                <w:rFonts w:ascii="Calibri" w:hAnsi="Calibri"/>
                <w:b/>
                <w:bCs/>
                <w:sz w:val="22"/>
                <w:szCs w:val="22"/>
              </w:rPr>
              <w:t>Lot 2 : Annaba</w:t>
            </w:r>
          </w:p>
          <w:p w14:paraId="6BE630A9" w14:textId="3E9826D5" w:rsidR="00EC3375" w:rsidRPr="00A14686" w:rsidRDefault="00EC3375" w:rsidP="00D714C6">
            <w:pPr>
              <w:spacing w:before="60"/>
              <w:jc w:val="center"/>
              <w:outlineLvl w:val="0"/>
              <w:rPr>
                <w:rFonts w:ascii="Calibri" w:hAnsi="Calibri"/>
                <w:sz w:val="22"/>
                <w:szCs w:val="22"/>
              </w:rPr>
            </w:pPr>
          </w:p>
        </w:tc>
      </w:tr>
      <w:tr w:rsidR="00EC3375" w14:paraId="44A8582A" w14:textId="77777777" w:rsidTr="008751CA">
        <w:trPr>
          <w:trHeight w:val="315"/>
        </w:trPr>
        <w:tc>
          <w:tcPr>
            <w:tcW w:w="219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946" w:type="dxa"/>
            <w:tcBorders>
              <w:top w:val="dashSmallGap" w:sz="4" w:space="0" w:color="auto"/>
              <w:left w:val="single" w:sz="2" w:space="0" w:color="000000"/>
              <w:bottom w:val="dashSmallGap" w:sz="4" w:space="0" w:color="auto"/>
            </w:tcBorders>
            <w:shd w:val="clear" w:color="auto" w:fill="auto"/>
          </w:tcPr>
          <w:p w14:paraId="1E447E27" w14:textId="15A1C45A" w:rsidR="00EC3375" w:rsidRPr="00A14686" w:rsidRDefault="008751CA" w:rsidP="009649DE">
            <w:pPr>
              <w:spacing w:before="60"/>
              <w:jc w:val="center"/>
              <w:outlineLvl w:val="0"/>
              <w:rPr>
                <w:rFonts w:ascii="Calibri" w:hAnsi="Calibri"/>
                <w:sz w:val="22"/>
                <w:szCs w:val="22"/>
              </w:rPr>
            </w:pPr>
            <w:r>
              <w:rPr>
                <w:rFonts w:ascii="Calibri" w:hAnsi="Calibri"/>
                <w:sz w:val="22"/>
                <w:szCs w:val="22"/>
              </w:rPr>
              <w:t>Programme Economie Bleue</w:t>
            </w:r>
          </w:p>
        </w:tc>
      </w:tr>
      <w:tr w:rsidR="00EC3375" w14:paraId="532DFD76" w14:textId="77777777" w:rsidTr="008751CA">
        <w:trPr>
          <w:trHeight w:val="330"/>
        </w:trPr>
        <w:tc>
          <w:tcPr>
            <w:tcW w:w="219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946" w:type="dxa"/>
            <w:tcBorders>
              <w:top w:val="dashSmallGap" w:sz="4" w:space="0" w:color="auto"/>
              <w:left w:val="single" w:sz="2" w:space="0" w:color="000000"/>
              <w:bottom w:val="dashSmallGap" w:sz="4" w:space="0" w:color="auto"/>
            </w:tcBorders>
            <w:shd w:val="clear" w:color="auto" w:fill="auto"/>
            <w:vAlign w:val="bottom"/>
          </w:tcPr>
          <w:p w14:paraId="1F4C74EA" w14:textId="4651FBD8" w:rsidR="00EC3375" w:rsidRPr="00F7782D" w:rsidRDefault="008751CA" w:rsidP="0017140E">
            <w:pPr>
              <w:jc w:val="center"/>
            </w:pPr>
            <w:r>
              <w:t>Algérie</w:t>
            </w:r>
          </w:p>
        </w:tc>
      </w:tr>
      <w:tr w:rsidR="000972A8" w14:paraId="5FD02A78" w14:textId="77777777" w:rsidTr="008751CA">
        <w:trPr>
          <w:trHeight w:val="330"/>
        </w:trPr>
        <w:tc>
          <w:tcPr>
            <w:tcW w:w="2193" w:type="dxa"/>
            <w:tcBorders>
              <w:top w:val="dashSmallGap" w:sz="4" w:space="0" w:color="auto"/>
              <w:bottom w:val="dashSmallGap" w:sz="4" w:space="0" w:color="auto"/>
              <w:right w:val="single" w:sz="2" w:space="0" w:color="000000"/>
            </w:tcBorders>
            <w:shd w:val="clear" w:color="auto" w:fill="E6E6E6"/>
          </w:tcPr>
          <w:p w14:paraId="247930CE" w14:textId="2228A4BE" w:rsidR="000972A8" w:rsidRDefault="000972A8" w:rsidP="001E5EB8">
            <w:pPr>
              <w:spacing w:before="60"/>
              <w:outlineLvl w:val="0"/>
              <w:rPr>
                <w:rFonts w:ascii="Calibri" w:hAnsi="Calibri"/>
                <w:sz w:val="22"/>
                <w:szCs w:val="22"/>
              </w:rPr>
            </w:pPr>
            <w:r>
              <w:rPr>
                <w:rFonts w:ascii="Calibri" w:hAnsi="Calibri"/>
                <w:sz w:val="22"/>
                <w:szCs w:val="22"/>
              </w:rPr>
              <w:t xml:space="preserve">Durée totale </w:t>
            </w:r>
          </w:p>
        </w:tc>
        <w:tc>
          <w:tcPr>
            <w:tcW w:w="6946" w:type="dxa"/>
            <w:tcBorders>
              <w:top w:val="dashSmallGap" w:sz="4" w:space="0" w:color="auto"/>
              <w:left w:val="single" w:sz="2" w:space="0" w:color="000000"/>
              <w:bottom w:val="dashSmallGap" w:sz="4" w:space="0" w:color="auto"/>
            </w:tcBorders>
          </w:tcPr>
          <w:p w14:paraId="585213D8" w14:textId="1A66B9FE" w:rsidR="000972A8" w:rsidRDefault="008751CA" w:rsidP="008751CA">
            <w:pPr>
              <w:spacing w:before="60"/>
              <w:jc w:val="center"/>
              <w:outlineLvl w:val="0"/>
              <w:rPr>
                <w:rFonts w:ascii="Calibri" w:hAnsi="Calibri"/>
                <w:sz w:val="22"/>
                <w:szCs w:val="22"/>
              </w:rPr>
            </w:pPr>
            <w:r>
              <w:rPr>
                <w:rFonts w:ascii="Calibri" w:hAnsi="Calibri"/>
                <w:sz w:val="22"/>
                <w:szCs w:val="22"/>
              </w:rPr>
              <w:t>3 mois</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161C5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6BEDC30C" w14:textId="77777777" w:rsidR="008751CA" w:rsidRPr="008751CA" w:rsidRDefault="008751CA" w:rsidP="008751CA">
      <w:pPr>
        <w:pStyle w:val="Paragraphedeliste2"/>
        <w:spacing w:after="200" w:line="276" w:lineRule="auto"/>
        <w:ind w:left="0"/>
        <w:contextualSpacing/>
        <w:rPr>
          <w:rFonts w:ascii="Calibri" w:hAnsi="Calibri"/>
          <w:sz w:val="22"/>
          <w:szCs w:val="22"/>
        </w:rPr>
      </w:pPr>
      <w:r w:rsidRPr="008751CA">
        <w:rPr>
          <w:rFonts w:ascii="Calibri" w:hAnsi="Calibri"/>
          <w:sz w:val="22"/>
          <w:szCs w:val="22"/>
        </w:rPr>
        <w:t>Le projet Économie Bleue, mis en œuvre par Expertise France, vise à promouvoir une croissance économique durable et inclusive basée sur l’utilisation durable des ressources marines et côtières en Algérie. Dans ce cadre, des actions d’amélioration des infrastructures de commercialisation des produits de la pêche sont prévues.</w:t>
      </w:r>
    </w:p>
    <w:p w14:paraId="1B609BB2" w14:textId="77777777" w:rsidR="008751CA" w:rsidRPr="008751CA" w:rsidRDefault="008751CA" w:rsidP="008751CA">
      <w:pPr>
        <w:pStyle w:val="Paragraphedeliste2"/>
        <w:spacing w:after="200" w:line="276" w:lineRule="auto"/>
        <w:contextualSpacing/>
        <w:rPr>
          <w:rFonts w:ascii="Calibri" w:hAnsi="Calibri"/>
          <w:sz w:val="22"/>
          <w:szCs w:val="22"/>
        </w:rPr>
      </w:pPr>
    </w:p>
    <w:p w14:paraId="5BDC986F" w14:textId="34A8A287" w:rsidR="00CB7AA1" w:rsidRDefault="008751CA" w:rsidP="008751CA">
      <w:pPr>
        <w:pStyle w:val="Paragraphedeliste2"/>
        <w:spacing w:after="200" w:line="276" w:lineRule="auto"/>
        <w:ind w:left="0"/>
        <w:contextualSpacing/>
        <w:jc w:val="both"/>
        <w:rPr>
          <w:rFonts w:cs="Calibri"/>
        </w:rPr>
      </w:pPr>
      <w:r w:rsidRPr="008751CA">
        <w:rPr>
          <w:rFonts w:ascii="Calibri" w:hAnsi="Calibri"/>
          <w:sz w:val="22"/>
          <w:szCs w:val="22"/>
        </w:rPr>
        <w:t>Il s’agit notamment de travaux de réhabilitation</w:t>
      </w:r>
      <w:r>
        <w:rPr>
          <w:rFonts w:ascii="Calibri" w:hAnsi="Calibri"/>
          <w:sz w:val="22"/>
          <w:szCs w:val="22"/>
        </w:rPr>
        <w:t xml:space="preserve"> et modernisation</w:t>
      </w:r>
      <w:r w:rsidRPr="008751CA">
        <w:rPr>
          <w:rFonts w:ascii="Calibri" w:hAnsi="Calibri"/>
          <w:sz w:val="22"/>
          <w:szCs w:val="22"/>
        </w:rPr>
        <w:t xml:space="preserve"> portant </w:t>
      </w:r>
      <w:r w:rsidR="0064677F">
        <w:rPr>
          <w:rFonts w:ascii="Calibri" w:hAnsi="Calibri"/>
          <w:sz w:val="22"/>
          <w:szCs w:val="22"/>
        </w:rPr>
        <w:t>sur la</w:t>
      </w:r>
      <w:r w:rsidRPr="008751CA">
        <w:rPr>
          <w:rFonts w:ascii="Calibri" w:hAnsi="Calibri"/>
          <w:sz w:val="22"/>
          <w:szCs w:val="22"/>
        </w:rPr>
        <w:t xml:space="preserve"> halle à marée </w:t>
      </w:r>
      <w:r w:rsidR="008B495A">
        <w:rPr>
          <w:rFonts w:ascii="Calibri" w:hAnsi="Calibri"/>
          <w:sz w:val="22"/>
          <w:szCs w:val="22"/>
        </w:rPr>
        <w:t>de Béjaïa</w:t>
      </w:r>
      <w:r w:rsidR="00EB1311">
        <w:rPr>
          <w:rFonts w:ascii="Calibri" w:hAnsi="Calibri"/>
          <w:sz w:val="22"/>
          <w:szCs w:val="22"/>
        </w:rPr>
        <w:t xml:space="preserve"> et de Annaba</w:t>
      </w:r>
      <w:r w:rsidR="0064677F">
        <w:rPr>
          <w:rFonts w:ascii="Calibri" w:hAnsi="Calibri"/>
          <w:sz w:val="22"/>
          <w:szCs w:val="22"/>
        </w:rPr>
        <w:t>.</w:t>
      </w:r>
    </w:p>
    <w:p w14:paraId="38D0CCF7" w14:textId="77777777" w:rsidR="001D27F6" w:rsidRPr="00D15F32" w:rsidRDefault="00965444" w:rsidP="007A6963">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3AEBBDC1" w:rsidR="00475709" w:rsidRPr="00D15F32" w:rsidRDefault="001D27F6" w:rsidP="00C85939">
      <w:pPr>
        <w:numPr>
          <w:ilvl w:val="1"/>
          <w:numId w:val="14"/>
        </w:numPr>
        <w:tabs>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9236DE">
      <w:pPr>
        <w:jc w:val="both"/>
        <w:rPr>
          <w:rFonts w:ascii="Calibri" w:hAnsi="Calibri"/>
          <w:sz w:val="22"/>
          <w:szCs w:val="22"/>
        </w:rPr>
      </w:pPr>
    </w:p>
    <w:p w14:paraId="176AC221" w14:textId="286FEC74" w:rsidR="0019451A" w:rsidRPr="00C96EB6" w:rsidRDefault="009236DE" w:rsidP="008A23DD">
      <w:pPr>
        <w:jc w:val="both"/>
        <w:rPr>
          <w:rFonts w:ascii="Calibri" w:hAnsi="Calibri"/>
          <w:sz w:val="22"/>
          <w:szCs w:val="22"/>
        </w:rPr>
      </w:pPr>
      <w:r w:rsidRPr="00C96EB6">
        <w:rPr>
          <w:rFonts w:ascii="Calibri" w:hAnsi="Calibri"/>
          <w:sz w:val="22"/>
          <w:szCs w:val="22"/>
        </w:rPr>
        <w:t>La mission a pour objectif d</w:t>
      </w:r>
      <w:r w:rsidR="008A23DD">
        <w:rPr>
          <w:rFonts w:ascii="Calibri" w:hAnsi="Calibri"/>
          <w:sz w:val="22"/>
          <w:szCs w:val="22"/>
        </w:rPr>
        <w:t>’a</w:t>
      </w:r>
      <w:r w:rsidR="008A23DD" w:rsidRPr="008A23DD">
        <w:rPr>
          <w:rFonts w:ascii="Calibri" w:hAnsi="Calibri"/>
          <w:sz w:val="22"/>
          <w:szCs w:val="22"/>
        </w:rPr>
        <w:t>méliorer les conditions de commercialisation des produits de la pêche à travers la réhabilitation des infrastructures de</w:t>
      </w:r>
      <w:r w:rsidR="006E55D5">
        <w:rPr>
          <w:rFonts w:ascii="Calibri" w:hAnsi="Calibri"/>
          <w:sz w:val="22"/>
          <w:szCs w:val="22"/>
        </w:rPr>
        <w:t xml:space="preserve"> la </w:t>
      </w:r>
      <w:r w:rsidR="008A23DD" w:rsidRPr="008A23DD">
        <w:rPr>
          <w:rFonts w:ascii="Calibri" w:hAnsi="Calibri"/>
          <w:sz w:val="22"/>
          <w:szCs w:val="22"/>
        </w:rPr>
        <w:t>halle à marée d</w:t>
      </w:r>
      <w:r w:rsidR="0064677F">
        <w:rPr>
          <w:rFonts w:ascii="Calibri" w:hAnsi="Calibri"/>
          <w:sz w:val="22"/>
          <w:szCs w:val="22"/>
        </w:rPr>
        <w:t>u</w:t>
      </w:r>
      <w:r w:rsidR="008A23DD" w:rsidRPr="008A23DD">
        <w:rPr>
          <w:rFonts w:ascii="Calibri" w:hAnsi="Calibri"/>
          <w:sz w:val="22"/>
          <w:szCs w:val="22"/>
        </w:rPr>
        <w:t xml:space="preserve"> port de pêche </w:t>
      </w:r>
      <w:r w:rsidR="008B495A">
        <w:rPr>
          <w:rFonts w:ascii="Calibri" w:hAnsi="Calibri"/>
          <w:sz w:val="22"/>
          <w:szCs w:val="22"/>
        </w:rPr>
        <w:t>de Bejaïa</w:t>
      </w:r>
      <w:r w:rsidR="00EB1311">
        <w:rPr>
          <w:rFonts w:ascii="Calibri" w:hAnsi="Calibri"/>
          <w:sz w:val="22"/>
          <w:szCs w:val="22"/>
        </w:rPr>
        <w:t xml:space="preserve"> et de Annaba</w:t>
      </w:r>
      <w:r w:rsidR="0064677F">
        <w:rPr>
          <w:rFonts w:ascii="Calibri" w:hAnsi="Calibri"/>
          <w:sz w:val="22"/>
          <w:szCs w:val="22"/>
        </w:rPr>
        <w:t>.</w:t>
      </w:r>
    </w:p>
    <w:p w14:paraId="75A619EB" w14:textId="77777777" w:rsidR="00475709" w:rsidRPr="00D15F32" w:rsidRDefault="00475709" w:rsidP="00C85939">
      <w:pPr>
        <w:tabs>
          <w:tab w:val="num" w:pos="900"/>
        </w:tabs>
        <w:ind w:left="900" w:hanging="360"/>
        <w:jc w:val="both"/>
        <w:rPr>
          <w:rFonts w:ascii="Calibri" w:hAnsi="Calibri"/>
          <w:sz w:val="22"/>
          <w:szCs w:val="22"/>
        </w:rPr>
      </w:pPr>
    </w:p>
    <w:p w14:paraId="003D337A" w14:textId="77777777" w:rsidR="001D27F6" w:rsidRPr="00D15F32" w:rsidRDefault="001D27F6" w:rsidP="00C85939">
      <w:pPr>
        <w:numPr>
          <w:ilvl w:val="1"/>
          <w:numId w:val="14"/>
        </w:numPr>
        <w:tabs>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48154A9B" w14:textId="38FB7085" w:rsidR="000942EE" w:rsidRDefault="008A23DD" w:rsidP="000942EE">
      <w:pPr>
        <w:pStyle w:val="Paragraphedeliste"/>
        <w:numPr>
          <w:ilvl w:val="0"/>
          <w:numId w:val="42"/>
        </w:numPr>
        <w:jc w:val="both"/>
        <w:rPr>
          <w:rFonts w:ascii="Calibri" w:hAnsi="Calibri"/>
          <w:sz w:val="22"/>
          <w:szCs w:val="22"/>
        </w:rPr>
      </w:pPr>
      <w:r w:rsidRPr="008A23DD">
        <w:rPr>
          <w:rFonts w:ascii="Calibri" w:hAnsi="Calibri"/>
          <w:sz w:val="22"/>
          <w:szCs w:val="22"/>
        </w:rPr>
        <w:t>Moderniser les infrastructures physiques des halles à marée pour les adapter aux normes d’hygiène et de sécurité en vigueur</w:t>
      </w:r>
      <w:r>
        <w:rPr>
          <w:rFonts w:ascii="Calibri" w:hAnsi="Calibri"/>
          <w:sz w:val="22"/>
          <w:szCs w:val="22"/>
        </w:rPr>
        <w:t> ;</w:t>
      </w:r>
    </w:p>
    <w:p w14:paraId="62D8B635" w14:textId="6B67982E" w:rsidR="000942EE" w:rsidRDefault="008A23DD" w:rsidP="000942EE">
      <w:pPr>
        <w:pStyle w:val="Paragraphedeliste"/>
        <w:numPr>
          <w:ilvl w:val="0"/>
          <w:numId w:val="42"/>
        </w:numPr>
        <w:jc w:val="both"/>
        <w:rPr>
          <w:rFonts w:ascii="Calibri" w:hAnsi="Calibri"/>
          <w:sz w:val="22"/>
          <w:szCs w:val="22"/>
        </w:rPr>
      </w:pPr>
      <w:r w:rsidRPr="008A23DD">
        <w:rPr>
          <w:rFonts w:ascii="Calibri" w:hAnsi="Calibri"/>
          <w:sz w:val="22"/>
          <w:szCs w:val="22"/>
        </w:rPr>
        <w:t>Optimiser les conditions de conservation des produits de la pêche grâce à l’installation de systèmes de climatisation et de ventilation adaptés.</w:t>
      </w:r>
    </w:p>
    <w:p w14:paraId="70428A63" w14:textId="0EA8BD20" w:rsidR="00475709" w:rsidRDefault="009A6566" w:rsidP="008A23DD">
      <w:pPr>
        <w:pStyle w:val="Paragraphedeliste"/>
        <w:numPr>
          <w:ilvl w:val="0"/>
          <w:numId w:val="42"/>
        </w:numPr>
        <w:jc w:val="both"/>
        <w:rPr>
          <w:rFonts w:ascii="Calibri" w:hAnsi="Calibri"/>
          <w:sz w:val="22"/>
          <w:szCs w:val="22"/>
        </w:rPr>
      </w:pPr>
      <w:r w:rsidRPr="009A6566">
        <w:rPr>
          <w:rFonts w:ascii="Calibri" w:hAnsi="Calibri"/>
          <w:sz w:val="22"/>
          <w:szCs w:val="22"/>
        </w:rPr>
        <w:t>Créer un environnement fonctionnel et durable pour les opérateurs du secteur (pêcheurs, mareyeurs, commerçants).</w:t>
      </w:r>
    </w:p>
    <w:p w14:paraId="214DF6ED" w14:textId="77777777" w:rsidR="009A6566" w:rsidRPr="008A23DD" w:rsidRDefault="009A6566" w:rsidP="009A6566">
      <w:pPr>
        <w:pStyle w:val="Paragraphedeliste"/>
        <w:ind w:left="1080"/>
        <w:jc w:val="both"/>
        <w:rPr>
          <w:rFonts w:ascii="Calibri" w:hAnsi="Calibri"/>
          <w:sz w:val="22"/>
          <w:szCs w:val="22"/>
        </w:rPr>
      </w:pPr>
    </w:p>
    <w:p w14:paraId="43C3EFA0" w14:textId="77777777" w:rsidR="00965444" w:rsidRDefault="00965444" w:rsidP="00965444">
      <w:pPr>
        <w:numPr>
          <w:ilvl w:val="1"/>
          <w:numId w:val="14"/>
        </w:numPr>
        <w:tabs>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Résultats à atteindre</w:t>
      </w:r>
    </w:p>
    <w:p w14:paraId="4ECCAA1C" w14:textId="77777777" w:rsidR="00965444" w:rsidRDefault="00965444" w:rsidP="00C85939">
      <w:pPr>
        <w:jc w:val="both"/>
        <w:rPr>
          <w:rFonts w:ascii="Calibri" w:hAnsi="Calibri"/>
          <w:sz w:val="22"/>
          <w:szCs w:val="22"/>
        </w:rPr>
      </w:pPr>
    </w:p>
    <w:p w14:paraId="655954D9" w14:textId="77C71860" w:rsidR="00AF63C1" w:rsidRDefault="009A6566" w:rsidP="00EB1311">
      <w:pPr>
        <w:jc w:val="both"/>
        <w:rPr>
          <w:rFonts w:ascii="Calibri" w:hAnsi="Calibri"/>
          <w:sz w:val="22"/>
          <w:szCs w:val="22"/>
        </w:rPr>
      </w:pPr>
      <w:r w:rsidRPr="009A6566">
        <w:rPr>
          <w:rFonts w:ascii="Calibri" w:hAnsi="Calibri"/>
          <w:sz w:val="22"/>
          <w:szCs w:val="22"/>
        </w:rPr>
        <w:t>À l’issue du projet, l</w:t>
      </w:r>
      <w:r w:rsidR="0064677F">
        <w:rPr>
          <w:rFonts w:ascii="Calibri" w:hAnsi="Calibri"/>
          <w:sz w:val="22"/>
          <w:szCs w:val="22"/>
        </w:rPr>
        <w:t>a</w:t>
      </w:r>
      <w:r w:rsidRPr="009A6566">
        <w:rPr>
          <w:rFonts w:ascii="Calibri" w:hAnsi="Calibri"/>
          <w:sz w:val="22"/>
          <w:szCs w:val="22"/>
        </w:rPr>
        <w:t xml:space="preserve"> halle à marée d</w:t>
      </w:r>
      <w:r w:rsidR="0064677F">
        <w:rPr>
          <w:rFonts w:ascii="Calibri" w:hAnsi="Calibri"/>
          <w:sz w:val="22"/>
          <w:szCs w:val="22"/>
        </w:rPr>
        <w:t>u</w:t>
      </w:r>
      <w:r w:rsidRPr="009A6566">
        <w:rPr>
          <w:rFonts w:ascii="Calibri" w:hAnsi="Calibri"/>
          <w:sz w:val="22"/>
          <w:szCs w:val="22"/>
        </w:rPr>
        <w:t xml:space="preserve"> port de pêche </w:t>
      </w:r>
      <w:r w:rsidR="008B495A">
        <w:rPr>
          <w:rFonts w:ascii="Calibri" w:hAnsi="Calibri"/>
          <w:sz w:val="22"/>
          <w:szCs w:val="22"/>
        </w:rPr>
        <w:t>de Bejaïa</w:t>
      </w:r>
      <w:r w:rsidR="00EB1311">
        <w:rPr>
          <w:rFonts w:ascii="Calibri" w:hAnsi="Calibri"/>
          <w:sz w:val="22"/>
          <w:szCs w:val="22"/>
        </w:rPr>
        <w:t xml:space="preserve"> et de Annaba</w:t>
      </w:r>
      <w:r w:rsidR="008B495A" w:rsidRPr="009A6566">
        <w:rPr>
          <w:rFonts w:ascii="Calibri" w:hAnsi="Calibri"/>
          <w:sz w:val="22"/>
          <w:szCs w:val="22"/>
        </w:rPr>
        <w:t xml:space="preserve"> </w:t>
      </w:r>
      <w:r w:rsidRPr="009A6566">
        <w:rPr>
          <w:rFonts w:ascii="Calibri" w:hAnsi="Calibri"/>
          <w:sz w:val="22"/>
          <w:szCs w:val="22"/>
        </w:rPr>
        <w:t>ser</w:t>
      </w:r>
      <w:r w:rsidR="00EB1311">
        <w:rPr>
          <w:rFonts w:ascii="Calibri" w:hAnsi="Calibri"/>
          <w:sz w:val="22"/>
          <w:szCs w:val="22"/>
        </w:rPr>
        <w:t>ont</w:t>
      </w:r>
      <w:r w:rsidRPr="009A6566">
        <w:rPr>
          <w:rFonts w:ascii="Calibri" w:hAnsi="Calibri"/>
          <w:sz w:val="22"/>
          <w:szCs w:val="22"/>
        </w:rPr>
        <w:t xml:space="preserve"> entièrement </w:t>
      </w:r>
      <w:r w:rsidR="00EB1311" w:rsidRPr="009A6566">
        <w:rPr>
          <w:rFonts w:ascii="Calibri" w:hAnsi="Calibri"/>
          <w:sz w:val="22"/>
          <w:szCs w:val="22"/>
        </w:rPr>
        <w:t>réhabilité</w:t>
      </w:r>
      <w:r w:rsidR="00EB1311">
        <w:rPr>
          <w:rFonts w:ascii="Calibri" w:hAnsi="Calibri"/>
          <w:sz w:val="22"/>
          <w:szCs w:val="22"/>
        </w:rPr>
        <w:t>s</w:t>
      </w:r>
      <w:r w:rsidRPr="009A6566">
        <w:rPr>
          <w:rFonts w:ascii="Calibri" w:hAnsi="Calibri"/>
          <w:sz w:val="22"/>
          <w:szCs w:val="22"/>
        </w:rPr>
        <w:t xml:space="preserve"> et conforme aux normes sanitaires, techniques et environnementales en vigueur.</w:t>
      </w:r>
    </w:p>
    <w:p w14:paraId="732C321D" w14:textId="77777777" w:rsidR="00EB1311" w:rsidRDefault="00EB1311" w:rsidP="00EB1311">
      <w:pPr>
        <w:jc w:val="both"/>
        <w:rPr>
          <w:rFonts w:ascii="Calibri" w:hAnsi="Calibri"/>
          <w:sz w:val="22"/>
          <w:szCs w:val="22"/>
        </w:rPr>
      </w:pPr>
    </w:p>
    <w:p w14:paraId="2F18E5D2" w14:textId="62D8F937" w:rsidR="00965444" w:rsidRPr="00D15F32" w:rsidRDefault="00965444" w:rsidP="0096544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Description </w:t>
      </w:r>
      <w:r w:rsidR="009A6566">
        <w:rPr>
          <w:rFonts w:ascii="Calibri" w:eastAsia="Arial Unicode MS" w:hAnsi="Calibri" w:cs="Arial Unicode MS"/>
          <w:b/>
          <w:sz w:val="22"/>
          <w:szCs w:val="22"/>
          <w:lang w:eastAsia="en-US"/>
        </w:rPr>
        <w:t>des travaux</w:t>
      </w:r>
    </w:p>
    <w:p w14:paraId="69356CB9" w14:textId="77777777" w:rsidR="00965444" w:rsidRPr="00D15F32" w:rsidRDefault="00965444" w:rsidP="00C85939">
      <w:pPr>
        <w:jc w:val="both"/>
        <w:rPr>
          <w:rFonts w:ascii="Calibri" w:hAnsi="Calibri"/>
          <w:sz w:val="22"/>
          <w:szCs w:val="22"/>
        </w:rPr>
      </w:pPr>
    </w:p>
    <w:p w14:paraId="4198E154" w14:textId="575B0760" w:rsidR="001D27F6" w:rsidRDefault="009A6566" w:rsidP="00C85939">
      <w:pPr>
        <w:numPr>
          <w:ilvl w:val="1"/>
          <w:numId w:val="14"/>
        </w:numPr>
        <w:tabs>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lastRenderedPageBreak/>
        <w:t>Description des lots</w:t>
      </w:r>
    </w:p>
    <w:p w14:paraId="6156F0A4" w14:textId="77777777" w:rsidR="00EB1311" w:rsidRDefault="00EB1311" w:rsidP="00EB1311">
      <w:pPr>
        <w:tabs>
          <w:tab w:val="num" w:pos="928"/>
        </w:tabs>
        <w:ind w:left="900"/>
        <w:jc w:val="both"/>
        <w:rPr>
          <w:rFonts w:ascii="Calibri" w:eastAsia="Arial Unicode MS" w:hAnsi="Calibri" w:cs="Arial Unicode MS"/>
          <w:b/>
          <w:sz w:val="22"/>
          <w:szCs w:val="22"/>
          <w:lang w:eastAsia="en-US"/>
        </w:rPr>
      </w:pPr>
    </w:p>
    <w:p w14:paraId="02DAA62F" w14:textId="28D4CB12" w:rsidR="009A6566" w:rsidRDefault="00EB1311" w:rsidP="009A6566">
      <w:p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Lot 1 Bejaia :</w:t>
      </w:r>
    </w:p>
    <w:p w14:paraId="5A16D6ED" w14:textId="32EFADD3" w:rsidR="009A6566" w:rsidRPr="00B90CAB" w:rsidRDefault="009A6566" w:rsidP="009A6566">
      <w:pPr>
        <w:jc w:val="both"/>
        <w:rPr>
          <w:rFonts w:asciiTheme="minorHAnsi" w:hAnsiTheme="minorHAnsi" w:cs="Tahoma"/>
        </w:rPr>
      </w:pPr>
      <w:r w:rsidRPr="004F53E4">
        <w:rPr>
          <w:rFonts w:asciiTheme="minorHAnsi" w:hAnsiTheme="minorHAnsi" w:cs="Tahoma"/>
        </w:rPr>
        <w:t xml:space="preserve">Les travaux consistent en </w:t>
      </w:r>
      <w:r w:rsidR="006E55D5">
        <w:rPr>
          <w:rFonts w:asciiTheme="minorHAnsi" w:hAnsiTheme="minorHAnsi" w:cs="Tahoma"/>
        </w:rPr>
        <w:t>la</w:t>
      </w:r>
      <w:r>
        <w:rPr>
          <w:rFonts w:asciiTheme="minorHAnsi" w:hAnsiTheme="minorHAnsi" w:cs="Tahoma"/>
        </w:rPr>
        <w:t xml:space="preserve"> réhabilitation et</w:t>
      </w:r>
      <w:r w:rsidR="006E55D5">
        <w:rPr>
          <w:rFonts w:asciiTheme="minorHAnsi" w:hAnsiTheme="minorHAnsi" w:cs="Tahoma"/>
        </w:rPr>
        <w:t xml:space="preserve"> la</w:t>
      </w:r>
      <w:r>
        <w:rPr>
          <w:rFonts w:asciiTheme="minorHAnsi" w:hAnsiTheme="minorHAnsi" w:cs="Tahoma"/>
        </w:rPr>
        <w:t xml:space="preserve"> modernisation</w:t>
      </w:r>
      <w:r w:rsidR="0064677F">
        <w:rPr>
          <w:rFonts w:asciiTheme="minorHAnsi" w:hAnsiTheme="minorHAnsi" w:cs="Tahoma"/>
        </w:rPr>
        <w:t xml:space="preserve"> de la</w:t>
      </w:r>
      <w:r w:rsidRPr="00B90CAB">
        <w:rPr>
          <w:rFonts w:asciiTheme="minorHAnsi" w:hAnsiTheme="minorHAnsi" w:cs="Tahoma"/>
        </w:rPr>
        <w:t xml:space="preserve"> halle à </w:t>
      </w:r>
      <w:r w:rsidR="00E038F0" w:rsidRPr="00B90CAB">
        <w:rPr>
          <w:rFonts w:asciiTheme="minorHAnsi" w:hAnsiTheme="minorHAnsi" w:cs="Tahoma"/>
        </w:rPr>
        <w:t>marée de</w:t>
      </w:r>
      <w:r w:rsidR="008B495A">
        <w:rPr>
          <w:rFonts w:asciiTheme="minorHAnsi" w:hAnsiTheme="minorHAnsi" w:cs="Tahoma"/>
        </w:rPr>
        <w:t xml:space="preserve"> Bejaïa</w:t>
      </w:r>
      <w:r w:rsidR="006E55D5">
        <w:rPr>
          <w:rFonts w:asciiTheme="minorHAnsi" w:hAnsiTheme="minorHAnsi" w:cs="Tahoma"/>
        </w:rPr>
        <w:t xml:space="preserve">, </w:t>
      </w:r>
      <w:r w:rsidR="00E038F0">
        <w:rPr>
          <w:rFonts w:asciiTheme="minorHAnsi" w:hAnsiTheme="minorHAnsi" w:cs="Tahoma"/>
        </w:rPr>
        <w:t>notamment :</w:t>
      </w:r>
    </w:p>
    <w:p w14:paraId="5E77DF72" w14:textId="78FF406F"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Charpente métallique </w:t>
      </w:r>
    </w:p>
    <w:p w14:paraId="37C3FCE5" w14:textId="7357E239"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Revêtement </w:t>
      </w:r>
    </w:p>
    <w:p w14:paraId="74C9A6EB" w14:textId="0D8EA74F"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Maçonnerie et peinture </w:t>
      </w:r>
    </w:p>
    <w:p w14:paraId="77157B61" w14:textId="34B54C41"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Climatisation centrale </w:t>
      </w:r>
    </w:p>
    <w:p w14:paraId="0E2B3BBE" w14:textId="77777777"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Menuiserie métallique et PVC</w:t>
      </w:r>
    </w:p>
    <w:p w14:paraId="2B9F931C" w14:textId="77777777" w:rsidR="009A6566" w:rsidRPr="009D7453"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Alimentation et évacuation des eaux</w:t>
      </w:r>
    </w:p>
    <w:p w14:paraId="1AE42E65" w14:textId="40EC9706" w:rsidR="009A6566" w:rsidRDefault="009A6566" w:rsidP="009A6566">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Electricité</w:t>
      </w:r>
    </w:p>
    <w:p w14:paraId="7ADB6916" w14:textId="2AE260B7" w:rsidR="00EB1311" w:rsidRPr="00EB1311" w:rsidRDefault="00EB1311" w:rsidP="00EB1311">
      <w:pPr>
        <w:suppressAutoHyphens/>
        <w:spacing w:line="276" w:lineRule="auto"/>
        <w:rPr>
          <w:rFonts w:asciiTheme="minorHAnsi" w:hAnsiTheme="minorHAnsi" w:cstheme="majorBidi"/>
          <w:b/>
          <w:bCs/>
        </w:rPr>
      </w:pPr>
      <w:r w:rsidRPr="00EB1311">
        <w:rPr>
          <w:rFonts w:asciiTheme="minorHAnsi" w:hAnsiTheme="minorHAnsi" w:cstheme="majorBidi"/>
          <w:b/>
          <w:bCs/>
        </w:rPr>
        <w:t>Lot 2 Annaba :</w:t>
      </w:r>
    </w:p>
    <w:p w14:paraId="0CB25046" w14:textId="472D69F9" w:rsidR="00EB1311" w:rsidRPr="00B90CAB" w:rsidRDefault="00EB1311" w:rsidP="00EB1311">
      <w:pPr>
        <w:jc w:val="both"/>
        <w:rPr>
          <w:rFonts w:asciiTheme="minorHAnsi" w:hAnsiTheme="minorHAnsi" w:cs="Tahoma"/>
        </w:rPr>
      </w:pPr>
      <w:r w:rsidRPr="004F53E4">
        <w:rPr>
          <w:rFonts w:asciiTheme="minorHAnsi" w:hAnsiTheme="minorHAnsi" w:cs="Tahoma"/>
        </w:rPr>
        <w:t xml:space="preserve">Les travaux consistent en </w:t>
      </w:r>
      <w:r>
        <w:rPr>
          <w:rFonts w:asciiTheme="minorHAnsi" w:hAnsiTheme="minorHAnsi" w:cs="Tahoma"/>
        </w:rPr>
        <w:t>la réhabilitation et la modernisation de la</w:t>
      </w:r>
      <w:r w:rsidRPr="00B90CAB">
        <w:rPr>
          <w:rFonts w:asciiTheme="minorHAnsi" w:hAnsiTheme="minorHAnsi" w:cs="Tahoma"/>
        </w:rPr>
        <w:t xml:space="preserve"> halle à marée de</w:t>
      </w:r>
      <w:r>
        <w:rPr>
          <w:rFonts w:asciiTheme="minorHAnsi" w:hAnsiTheme="minorHAnsi" w:cs="Tahoma"/>
        </w:rPr>
        <w:t xml:space="preserve"> </w:t>
      </w:r>
      <w:r>
        <w:rPr>
          <w:rFonts w:asciiTheme="minorHAnsi" w:hAnsiTheme="minorHAnsi" w:cs="Tahoma"/>
        </w:rPr>
        <w:t>Annaba</w:t>
      </w:r>
      <w:r>
        <w:rPr>
          <w:rFonts w:asciiTheme="minorHAnsi" w:hAnsiTheme="minorHAnsi" w:cs="Tahoma"/>
        </w:rPr>
        <w:t>, notamment :</w:t>
      </w:r>
    </w:p>
    <w:p w14:paraId="2FBE5403"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Charpente métallique </w:t>
      </w:r>
    </w:p>
    <w:p w14:paraId="33A9D4FA"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Revêtement </w:t>
      </w:r>
    </w:p>
    <w:p w14:paraId="155C4527"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Maçonnerie et peinture </w:t>
      </w:r>
    </w:p>
    <w:p w14:paraId="0FD5A3D7"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 xml:space="preserve">Climatisation centrale </w:t>
      </w:r>
    </w:p>
    <w:p w14:paraId="11FB2B33"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Menuiserie métallique et PVC</w:t>
      </w:r>
    </w:p>
    <w:p w14:paraId="6BB510ED" w14:textId="77777777" w:rsidR="00EB1311" w:rsidRPr="009D7453"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Alimentation et évacuation des eaux</w:t>
      </w:r>
    </w:p>
    <w:p w14:paraId="1C57464A" w14:textId="77777777" w:rsidR="00EB1311" w:rsidRDefault="00EB1311" w:rsidP="00EB1311">
      <w:pPr>
        <w:pStyle w:val="Paragraphedeliste"/>
        <w:numPr>
          <w:ilvl w:val="0"/>
          <w:numId w:val="47"/>
        </w:numPr>
        <w:suppressAutoHyphens/>
        <w:spacing w:line="276" w:lineRule="auto"/>
        <w:ind w:left="2410" w:firstLine="0"/>
        <w:contextualSpacing w:val="0"/>
        <w:rPr>
          <w:rFonts w:asciiTheme="minorHAnsi" w:hAnsiTheme="minorHAnsi" w:cstheme="majorBidi"/>
        </w:rPr>
      </w:pPr>
      <w:r w:rsidRPr="009D7453">
        <w:rPr>
          <w:rFonts w:asciiTheme="minorHAnsi" w:hAnsiTheme="minorHAnsi" w:cstheme="majorBidi"/>
        </w:rPr>
        <w:t>Electricité</w:t>
      </w:r>
    </w:p>
    <w:p w14:paraId="77ECD015" w14:textId="77777777" w:rsidR="00EB1311" w:rsidRPr="00EB1311" w:rsidRDefault="00EB1311" w:rsidP="00EB1311">
      <w:pPr>
        <w:suppressAutoHyphens/>
        <w:spacing w:line="276" w:lineRule="auto"/>
        <w:ind w:left="2410"/>
        <w:rPr>
          <w:rFonts w:asciiTheme="minorHAnsi" w:hAnsiTheme="minorHAnsi" w:cstheme="majorBidi"/>
        </w:rPr>
      </w:pPr>
    </w:p>
    <w:p w14:paraId="3ED488DF" w14:textId="0D856883" w:rsidR="009A6566" w:rsidRPr="00EB1311" w:rsidRDefault="00EB1311" w:rsidP="00EB1311">
      <w:pPr>
        <w:jc w:val="both"/>
        <w:rPr>
          <w:rFonts w:asciiTheme="minorHAnsi" w:hAnsiTheme="minorHAnsi" w:cs="Tahoma"/>
        </w:rPr>
      </w:pPr>
      <w:r w:rsidRPr="00EB1311">
        <w:rPr>
          <w:rFonts w:asciiTheme="minorHAnsi" w:hAnsiTheme="minorHAnsi" w:cs="Tahoma"/>
          <w:b/>
          <w:bCs/>
        </w:rPr>
        <w:t>Remarques</w:t>
      </w:r>
      <w:r>
        <w:rPr>
          <w:rFonts w:asciiTheme="minorHAnsi" w:hAnsiTheme="minorHAnsi" w:cs="Tahoma"/>
        </w:rPr>
        <w:t xml:space="preserve"> : Les travaux débuteront en même temps pour les deux lots. </w:t>
      </w:r>
    </w:p>
    <w:p w14:paraId="19BCAA19" w14:textId="77777777" w:rsidR="001C0A31" w:rsidRPr="001045FB" w:rsidRDefault="001C0A31" w:rsidP="001C0A31">
      <w:pPr>
        <w:suppressAutoHyphens/>
        <w:spacing w:line="276" w:lineRule="auto"/>
        <w:rPr>
          <w:rFonts w:asciiTheme="minorHAnsi" w:hAnsiTheme="minorHAnsi" w:cstheme="majorBidi"/>
          <w:b/>
          <w:bCs/>
        </w:rPr>
      </w:pPr>
    </w:p>
    <w:p w14:paraId="14EA01B3" w14:textId="7670E687" w:rsidR="001C0A31" w:rsidRPr="001045FB" w:rsidRDefault="001045FB" w:rsidP="001045FB">
      <w:pPr>
        <w:pStyle w:val="Paragraphedeliste"/>
        <w:numPr>
          <w:ilvl w:val="1"/>
          <w:numId w:val="14"/>
        </w:numPr>
        <w:suppressAutoHyphens/>
        <w:spacing w:line="276" w:lineRule="auto"/>
        <w:rPr>
          <w:rFonts w:asciiTheme="minorHAnsi" w:hAnsiTheme="minorHAnsi" w:cstheme="majorBidi"/>
          <w:b/>
          <w:bCs/>
        </w:rPr>
      </w:pPr>
      <w:r w:rsidRPr="001045FB">
        <w:rPr>
          <w:rFonts w:asciiTheme="minorHAnsi" w:hAnsiTheme="minorHAnsi" w:cstheme="majorBidi"/>
          <w:b/>
          <w:bCs/>
        </w:rPr>
        <w:t>Cahier des Prescriptions Techniques</w:t>
      </w:r>
    </w:p>
    <w:p w14:paraId="253477A9" w14:textId="77777777" w:rsidR="001045FB" w:rsidRDefault="001045FB" w:rsidP="001045FB">
      <w:pPr>
        <w:pStyle w:val="Paragraphedeliste"/>
        <w:suppressAutoHyphens/>
        <w:spacing w:line="276" w:lineRule="auto"/>
        <w:ind w:left="928"/>
        <w:rPr>
          <w:rFonts w:asciiTheme="minorHAnsi" w:hAnsiTheme="minorHAnsi" w:cstheme="majorBidi"/>
        </w:rPr>
      </w:pPr>
    </w:p>
    <w:p w14:paraId="078C2887" w14:textId="486FAD90" w:rsidR="001C0A31" w:rsidRPr="001C0A31" w:rsidRDefault="001045FB" w:rsidP="009F5B33">
      <w:pPr>
        <w:suppressAutoHyphens/>
        <w:spacing w:line="276" w:lineRule="auto"/>
        <w:jc w:val="both"/>
        <w:rPr>
          <w:rFonts w:asciiTheme="minorHAnsi" w:hAnsiTheme="minorHAnsi" w:cstheme="majorBidi"/>
        </w:rPr>
      </w:pPr>
      <w:r w:rsidRPr="009F5B33">
        <w:rPr>
          <w:rFonts w:asciiTheme="minorHAnsi" w:hAnsiTheme="minorHAnsi" w:cstheme="majorBidi"/>
          <w:sz w:val="22"/>
          <w:szCs w:val="22"/>
        </w:rPr>
        <w:t xml:space="preserve">Un </w:t>
      </w:r>
      <w:r w:rsidRPr="009F5B33">
        <w:rPr>
          <w:rFonts w:asciiTheme="minorHAnsi" w:hAnsiTheme="minorHAnsi" w:cstheme="majorBidi"/>
          <w:b/>
          <w:bCs/>
          <w:sz w:val="22"/>
          <w:szCs w:val="22"/>
        </w:rPr>
        <w:t>Cahier des Prescriptions Techniques (CPT)</w:t>
      </w:r>
      <w:r w:rsidRPr="009F5B33">
        <w:rPr>
          <w:rFonts w:asciiTheme="minorHAnsi" w:hAnsiTheme="minorHAnsi" w:cstheme="majorBidi"/>
          <w:sz w:val="22"/>
          <w:szCs w:val="22"/>
        </w:rPr>
        <w:t xml:space="preserve"> </w:t>
      </w:r>
      <w:r w:rsidR="00EB1311">
        <w:rPr>
          <w:rFonts w:asciiTheme="minorHAnsi" w:hAnsiTheme="minorHAnsi" w:cstheme="majorBidi"/>
          <w:sz w:val="22"/>
          <w:szCs w:val="22"/>
        </w:rPr>
        <w:t xml:space="preserve">qui s’applique </w:t>
      </w:r>
      <w:proofErr w:type="gramStart"/>
      <w:r w:rsidR="00EB1311">
        <w:rPr>
          <w:rFonts w:asciiTheme="minorHAnsi" w:hAnsiTheme="minorHAnsi" w:cstheme="majorBidi"/>
          <w:sz w:val="22"/>
          <w:szCs w:val="22"/>
        </w:rPr>
        <w:t>au deux lots</w:t>
      </w:r>
      <w:proofErr w:type="gramEnd"/>
      <w:r w:rsidR="00EB1311">
        <w:rPr>
          <w:rFonts w:asciiTheme="minorHAnsi" w:hAnsiTheme="minorHAnsi" w:cstheme="majorBidi"/>
          <w:sz w:val="22"/>
          <w:szCs w:val="22"/>
        </w:rPr>
        <w:t xml:space="preserve"> </w:t>
      </w:r>
      <w:r w:rsidRPr="009F5B33">
        <w:rPr>
          <w:rFonts w:asciiTheme="minorHAnsi" w:hAnsiTheme="minorHAnsi" w:cstheme="majorBidi"/>
          <w:sz w:val="22"/>
          <w:szCs w:val="22"/>
        </w:rPr>
        <w:t>constitue un élément clé dans tout projet de travaux ou de construction. Il précise, de manière détaillée, l’ensemble des exigences techniques que les entreprises prestataires doivent impérativement respecter pour exécuter les prestations demandées conformément aux attentes du maître d’ouvrage. Ces prescriptions sont spécifiquement exposées dans l’</w:t>
      </w:r>
      <w:r w:rsidRPr="009F5B33">
        <w:rPr>
          <w:rFonts w:asciiTheme="minorHAnsi" w:hAnsiTheme="minorHAnsi" w:cstheme="majorBidi"/>
          <w:b/>
          <w:bCs/>
          <w:sz w:val="22"/>
          <w:szCs w:val="22"/>
        </w:rPr>
        <w:t>Annexe 1</w:t>
      </w:r>
      <w:r w:rsidRPr="009F5B33">
        <w:rPr>
          <w:rFonts w:asciiTheme="minorHAnsi" w:hAnsiTheme="minorHAnsi" w:cstheme="majorBidi"/>
          <w:sz w:val="22"/>
          <w:szCs w:val="22"/>
        </w:rPr>
        <w:t>, qui décrit les modalités techniques relatives à l’exécution des travaux</w:t>
      </w:r>
      <w:r w:rsidRPr="001045FB">
        <w:rPr>
          <w:rFonts w:asciiTheme="minorHAnsi" w:hAnsiTheme="minorHAnsi" w:cstheme="majorBidi"/>
        </w:rPr>
        <w:t>.</w:t>
      </w:r>
    </w:p>
    <w:p w14:paraId="109B2B86" w14:textId="77777777"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79FFA170" w:rsidR="00965444" w:rsidRPr="00D15F32" w:rsidRDefault="00965444" w:rsidP="00AF63C1">
      <w:pPr>
        <w:numPr>
          <w:ilvl w:val="1"/>
          <w:numId w:val="14"/>
        </w:numPr>
        <w:tabs>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r w:rsidR="00EB1311">
        <w:rPr>
          <w:rStyle w:val="Appelnotedebasdep"/>
          <w:rFonts w:ascii="Calibri" w:eastAsia="Arial Unicode MS" w:hAnsi="Calibri" w:cs="Arial Unicode MS"/>
          <w:b/>
          <w:sz w:val="22"/>
          <w:szCs w:val="22"/>
          <w:lang w:eastAsia="en-US"/>
        </w:rPr>
        <w:footnoteReference w:id="1"/>
      </w:r>
    </w:p>
    <w:p w14:paraId="048F350E" w14:textId="77777777" w:rsidR="00965444" w:rsidRDefault="00965444" w:rsidP="009236DE">
      <w:pPr>
        <w:jc w:val="both"/>
        <w:rPr>
          <w:rFonts w:ascii="Calibri" w:eastAsia="Arial Unicode MS" w:hAnsi="Calibri" w:cs="Arial Unicode MS"/>
          <w:b/>
          <w:sz w:val="22"/>
          <w:szCs w:val="22"/>
          <w:lang w:eastAsia="en-US"/>
        </w:rPr>
      </w:pPr>
    </w:p>
    <w:tbl>
      <w:tblPr>
        <w:tblW w:w="949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9"/>
        <w:gridCol w:w="3135"/>
        <w:gridCol w:w="1055"/>
        <w:gridCol w:w="1249"/>
        <w:gridCol w:w="3735"/>
      </w:tblGrid>
      <w:tr w:rsidR="00303F8B" w:rsidRPr="00303F8B" w14:paraId="71893E7F" w14:textId="77777777" w:rsidTr="00303F8B">
        <w:trPr>
          <w:tblHeader/>
          <w:tblCellSpacing w:w="15" w:type="dxa"/>
        </w:trPr>
        <w:tc>
          <w:tcPr>
            <w:tcW w:w="0" w:type="auto"/>
            <w:vAlign w:val="center"/>
            <w:hideMark/>
          </w:tcPr>
          <w:p w14:paraId="2821152F" w14:textId="77777777" w:rsidR="00303F8B" w:rsidRPr="00303F8B" w:rsidRDefault="00303F8B" w:rsidP="00303F8B">
            <w:pPr>
              <w:jc w:val="both"/>
              <w:rPr>
                <w:rFonts w:ascii="Calibri" w:eastAsia="Arial Unicode MS" w:hAnsi="Calibri" w:cs="Arial Unicode MS"/>
                <w:b/>
                <w:bCs/>
                <w:sz w:val="22"/>
                <w:szCs w:val="22"/>
                <w:lang w:eastAsia="en-US"/>
              </w:rPr>
            </w:pPr>
            <w:r w:rsidRPr="00303F8B">
              <w:rPr>
                <w:rFonts w:ascii="Calibri" w:eastAsia="Arial Unicode MS" w:hAnsi="Calibri" w:cs="Arial Unicode MS"/>
                <w:b/>
                <w:bCs/>
                <w:sz w:val="22"/>
                <w:szCs w:val="22"/>
                <w:lang w:eastAsia="en-US"/>
              </w:rPr>
              <w:t>N°</w:t>
            </w:r>
          </w:p>
        </w:tc>
        <w:tc>
          <w:tcPr>
            <w:tcW w:w="0" w:type="auto"/>
            <w:vAlign w:val="center"/>
            <w:hideMark/>
          </w:tcPr>
          <w:p w14:paraId="18367BBA" w14:textId="77777777" w:rsidR="00303F8B" w:rsidRPr="00303F8B" w:rsidRDefault="00303F8B" w:rsidP="00303F8B">
            <w:pPr>
              <w:jc w:val="both"/>
              <w:rPr>
                <w:rFonts w:ascii="Calibri" w:eastAsia="Arial Unicode MS" w:hAnsi="Calibri" w:cs="Arial Unicode MS"/>
                <w:b/>
                <w:bCs/>
                <w:sz w:val="22"/>
                <w:szCs w:val="22"/>
                <w:lang w:eastAsia="en-US"/>
              </w:rPr>
            </w:pPr>
            <w:r w:rsidRPr="00303F8B">
              <w:rPr>
                <w:rFonts w:ascii="Calibri" w:eastAsia="Arial Unicode MS" w:hAnsi="Calibri" w:cs="Arial Unicode MS"/>
                <w:b/>
                <w:bCs/>
                <w:sz w:val="22"/>
                <w:szCs w:val="22"/>
                <w:lang w:eastAsia="en-US"/>
              </w:rPr>
              <w:t>Corps d’état / Tâches principales</w:t>
            </w:r>
          </w:p>
        </w:tc>
        <w:tc>
          <w:tcPr>
            <w:tcW w:w="0" w:type="auto"/>
            <w:vAlign w:val="center"/>
            <w:hideMark/>
          </w:tcPr>
          <w:p w14:paraId="7D354544" w14:textId="77777777" w:rsidR="00303F8B" w:rsidRPr="00303F8B" w:rsidRDefault="00303F8B" w:rsidP="00303F8B">
            <w:pPr>
              <w:jc w:val="both"/>
              <w:rPr>
                <w:rFonts w:ascii="Calibri" w:eastAsia="Arial Unicode MS" w:hAnsi="Calibri" w:cs="Arial Unicode MS"/>
                <w:b/>
                <w:bCs/>
                <w:sz w:val="22"/>
                <w:szCs w:val="22"/>
                <w:lang w:eastAsia="en-US"/>
              </w:rPr>
            </w:pPr>
            <w:r w:rsidRPr="00303F8B">
              <w:rPr>
                <w:rFonts w:ascii="Calibri" w:eastAsia="Arial Unicode MS" w:hAnsi="Calibri" w:cs="Arial Unicode MS"/>
                <w:b/>
                <w:bCs/>
                <w:sz w:val="22"/>
                <w:szCs w:val="22"/>
                <w:lang w:eastAsia="en-US"/>
              </w:rPr>
              <w:t>Période (J+)</w:t>
            </w:r>
          </w:p>
        </w:tc>
        <w:tc>
          <w:tcPr>
            <w:tcW w:w="0" w:type="auto"/>
            <w:vAlign w:val="center"/>
            <w:hideMark/>
          </w:tcPr>
          <w:p w14:paraId="7FAF3277" w14:textId="77777777" w:rsidR="00303F8B" w:rsidRPr="00303F8B" w:rsidRDefault="00303F8B" w:rsidP="00303F8B">
            <w:pPr>
              <w:jc w:val="both"/>
              <w:rPr>
                <w:rFonts w:ascii="Calibri" w:eastAsia="Arial Unicode MS" w:hAnsi="Calibri" w:cs="Arial Unicode MS"/>
                <w:b/>
                <w:bCs/>
                <w:sz w:val="22"/>
                <w:szCs w:val="22"/>
                <w:lang w:eastAsia="en-US"/>
              </w:rPr>
            </w:pPr>
            <w:r w:rsidRPr="00303F8B">
              <w:rPr>
                <w:rFonts w:ascii="Calibri" w:eastAsia="Arial Unicode MS" w:hAnsi="Calibri" w:cs="Arial Unicode MS"/>
                <w:b/>
                <w:bCs/>
                <w:sz w:val="22"/>
                <w:szCs w:val="22"/>
                <w:lang w:eastAsia="en-US"/>
              </w:rPr>
              <w:t>Durée estimée</w:t>
            </w:r>
          </w:p>
        </w:tc>
        <w:tc>
          <w:tcPr>
            <w:tcW w:w="3690" w:type="dxa"/>
            <w:vAlign w:val="center"/>
            <w:hideMark/>
          </w:tcPr>
          <w:p w14:paraId="7F300DAA" w14:textId="77777777" w:rsidR="00303F8B" w:rsidRPr="00303F8B" w:rsidRDefault="00303F8B" w:rsidP="00303F8B">
            <w:pPr>
              <w:jc w:val="both"/>
              <w:rPr>
                <w:rFonts w:ascii="Calibri" w:eastAsia="Arial Unicode MS" w:hAnsi="Calibri" w:cs="Arial Unicode MS"/>
                <w:b/>
                <w:bCs/>
                <w:sz w:val="22"/>
                <w:szCs w:val="22"/>
                <w:lang w:eastAsia="en-US"/>
              </w:rPr>
            </w:pPr>
            <w:r w:rsidRPr="00303F8B">
              <w:rPr>
                <w:rFonts w:ascii="Calibri" w:eastAsia="Arial Unicode MS" w:hAnsi="Calibri" w:cs="Arial Unicode MS"/>
                <w:b/>
                <w:bCs/>
                <w:sz w:val="22"/>
                <w:szCs w:val="22"/>
                <w:lang w:eastAsia="en-US"/>
              </w:rPr>
              <w:t>Observations</w:t>
            </w:r>
          </w:p>
        </w:tc>
      </w:tr>
      <w:tr w:rsidR="00303F8B" w:rsidRPr="00303F8B" w14:paraId="16F19455" w14:textId="77777777" w:rsidTr="00303F8B">
        <w:trPr>
          <w:tblCellSpacing w:w="15" w:type="dxa"/>
        </w:trPr>
        <w:tc>
          <w:tcPr>
            <w:tcW w:w="0" w:type="auto"/>
            <w:vAlign w:val="center"/>
            <w:hideMark/>
          </w:tcPr>
          <w:p w14:paraId="392F8533"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w:t>
            </w:r>
          </w:p>
        </w:tc>
        <w:tc>
          <w:tcPr>
            <w:tcW w:w="0" w:type="auto"/>
            <w:vAlign w:val="center"/>
            <w:hideMark/>
          </w:tcPr>
          <w:p w14:paraId="6F15C121"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Mobilisation / installation de chantier</w:t>
            </w:r>
          </w:p>
        </w:tc>
        <w:tc>
          <w:tcPr>
            <w:tcW w:w="0" w:type="auto"/>
            <w:vAlign w:val="center"/>
            <w:hideMark/>
          </w:tcPr>
          <w:p w14:paraId="309EF365"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J+0 à J+5</w:t>
            </w:r>
          </w:p>
        </w:tc>
        <w:tc>
          <w:tcPr>
            <w:tcW w:w="0" w:type="auto"/>
            <w:vAlign w:val="center"/>
            <w:hideMark/>
          </w:tcPr>
          <w:p w14:paraId="5CEC2C73"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5 jours</w:t>
            </w:r>
          </w:p>
        </w:tc>
        <w:tc>
          <w:tcPr>
            <w:tcW w:w="3690" w:type="dxa"/>
            <w:vAlign w:val="center"/>
            <w:hideMark/>
          </w:tcPr>
          <w:p w14:paraId="6B7231E8"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Base-vie, sécurité, clôtures</w:t>
            </w:r>
          </w:p>
        </w:tc>
      </w:tr>
      <w:tr w:rsidR="00303F8B" w:rsidRPr="00303F8B" w14:paraId="2285C622" w14:textId="77777777" w:rsidTr="00303F8B">
        <w:trPr>
          <w:tblCellSpacing w:w="15" w:type="dxa"/>
        </w:trPr>
        <w:tc>
          <w:tcPr>
            <w:tcW w:w="0" w:type="auto"/>
            <w:vAlign w:val="center"/>
            <w:hideMark/>
          </w:tcPr>
          <w:p w14:paraId="4CD44EE1"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lastRenderedPageBreak/>
              <w:t>2</w:t>
            </w:r>
          </w:p>
        </w:tc>
        <w:tc>
          <w:tcPr>
            <w:tcW w:w="0" w:type="auto"/>
            <w:vAlign w:val="center"/>
            <w:hideMark/>
          </w:tcPr>
          <w:p w14:paraId="07E2EAF4"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Charpente métallique</w:t>
            </w:r>
          </w:p>
        </w:tc>
        <w:tc>
          <w:tcPr>
            <w:tcW w:w="0" w:type="auto"/>
            <w:vAlign w:val="center"/>
            <w:hideMark/>
          </w:tcPr>
          <w:p w14:paraId="275C449F"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J+6 à J+20</w:t>
            </w:r>
          </w:p>
        </w:tc>
        <w:tc>
          <w:tcPr>
            <w:tcW w:w="0" w:type="auto"/>
            <w:vAlign w:val="center"/>
            <w:hideMark/>
          </w:tcPr>
          <w:p w14:paraId="19C1412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15 jours</w:t>
            </w:r>
          </w:p>
        </w:tc>
        <w:tc>
          <w:tcPr>
            <w:tcW w:w="3690" w:type="dxa"/>
            <w:vAlign w:val="center"/>
            <w:hideMark/>
          </w:tcPr>
          <w:p w14:paraId="25ED7A9E"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Travaux en hauteur, renforcement/ajouts</w:t>
            </w:r>
          </w:p>
        </w:tc>
      </w:tr>
      <w:tr w:rsidR="00303F8B" w:rsidRPr="00303F8B" w14:paraId="49A4E608" w14:textId="77777777" w:rsidTr="00303F8B">
        <w:trPr>
          <w:tblCellSpacing w:w="15" w:type="dxa"/>
        </w:trPr>
        <w:tc>
          <w:tcPr>
            <w:tcW w:w="0" w:type="auto"/>
            <w:vAlign w:val="center"/>
            <w:hideMark/>
          </w:tcPr>
          <w:p w14:paraId="010ECBD0"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3</w:t>
            </w:r>
          </w:p>
        </w:tc>
        <w:tc>
          <w:tcPr>
            <w:tcW w:w="0" w:type="auto"/>
            <w:vAlign w:val="center"/>
            <w:hideMark/>
          </w:tcPr>
          <w:p w14:paraId="2FADACA7"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Maçonnerie et peinture</w:t>
            </w:r>
          </w:p>
        </w:tc>
        <w:tc>
          <w:tcPr>
            <w:tcW w:w="0" w:type="auto"/>
            <w:vAlign w:val="center"/>
            <w:hideMark/>
          </w:tcPr>
          <w:p w14:paraId="34C53E17"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J+10 à J+30</w:t>
            </w:r>
          </w:p>
        </w:tc>
        <w:tc>
          <w:tcPr>
            <w:tcW w:w="0" w:type="auto"/>
            <w:vAlign w:val="center"/>
            <w:hideMark/>
          </w:tcPr>
          <w:p w14:paraId="0DEBB8E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20 jours</w:t>
            </w:r>
          </w:p>
        </w:tc>
        <w:tc>
          <w:tcPr>
            <w:tcW w:w="3690" w:type="dxa"/>
            <w:vAlign w:val="center"/>
            <w:hideMark/>
          </w:tcPr>
          <w:p w14:paraId="2721757C"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Cloisons, murs, enduits, finitions</w:t>
            </w:r>
          </w:p>
        </w:tc>
      </w:tr>
      <w:tr w:rsidR="00303F8B" w:rsidRPr="00303F8B" w14:paraId="2EED9CCA" w14:textId="77777777" w:rsidTr="00303F8B">
        <w:trPr>
          <w:tblCellSpacing w:w="15" w:type="dxa"/>
        </w:trPr>
        <w:tc>
          <w:tcPr>
            <w:tcW w:w="0" w:type="auto"/>
            <w:vAlign w:val="center"/>
            <w:hideMark/>
          </w:tcPr>
          <w:p w14:paraId="5619AA24"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4</w:t>
            </w:r>
          </w:p>
        </w:tc>
        <w:tc>
          <w:tcPr>
            <w:tcW w:w="0" w:type="auto"/>
            <w:vAlign w:val="center"/>
            <w:hideMark/>
          </w:tcPr>
          <w:p w14:paraId="31A11885"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Revêtement (sols/murs)</w:t>
            </w:r>
          </w:p>
        </w:tc>
        <w:tc>
          <w:tcPr>
            <w:tcW w:w="0" w:type="auto"/>
            <w:vAlign w:val="center"/>
            <w:hideMark/>
          </w:tcPr>
          <w:p w14:paraId="0C36804F"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J+21 à J+35</w:t>
            </w:r>
          </w:p>
        </w:tc>
        <w:tc>
          <w:tcPr>
            <w:tcW w:w="0" w:type="auto"/>
            <w:vAlign w:val="center"/>
            <w:hideMark/>
          </w:tcPr>
          <w:p w14:paraId="21E50FF2"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15 jours</w:t>
            </w:r>
          </w:p>
        </w:tc>
        <w:tc>
          <w:tcPr>
            <w:tcW w:w="3690" w:type="dxa"/>
            <w:vAlign w:val="center"/>
            <w:hideMark/>
          </w:tcPr>
          <w:p w14:paraId="6BA1880F"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Pose carrelage ou revêtement industriel</w:t>
            </w:r>
          </w:p>
        </w:tc>
      </w:tr>
      <w:tr w:rsidR="00303F8B" w:rsidRPr="00303F8B" w14:paraId="67AD271E" w14:textId="77777777" w:rsidTr="00303F8B">
        <w:trPr>
          <w:tblCellSpacing w:w="15" w:type="dxa"/>
        </w:trPr>
        <w:tc>
          <w:tcPr>
            <w:tcW w:w="0" w:type="auto"/>
            <w:vAlign w:val="center"/>
            <w:hideMark/>
          </w:tcPr>
          <w:p w14:paraId="6CA4B63D"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5</w:t>
            </w:r>
          </w:p>
        </w:tc>
        <w:tc>
          <w:tcPr>
            <w:tcW w:w="0" w:type="auto"/>
            <w:vAlign w:val="center"/>
            <w:hideMark/>
          </w:tcPr>
          <w:p w14:paraId="05F03F98"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Menuiserie métallique &amp; PVC</w:t>
            </w:r>
          </w:p>
        </w:tc>
        <w:tc>
          <w:tcPr>
            <w:tcW w:w="0" w:type="auto"/>
            <w:vAlign w:val="center"/>
            <w:hideMark/>
          </w:tcPr>
          <w:p w14:paraId="6CC46064"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J+26 à J+40</w:t>
            </w:r>
          </w:p>
        </w:tc>
        <w:tc>
          <w:tcPr>
            <w:tcW w:w="0" w:type="auto"/>
            <w:vAlign w:val="center"/>
            <w:hideMark/>
          </w:tcPr>
          <w:p w14:paraId="44B2C2AE"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15 jours</w:t>
            </w:r>
          </w:p>
        </w:tc>
        <w:tc>
          <w:tcPr>
            <w:tcW w:w="3690" w:type="dxa"/>
            <w:vAlign w:val="center"/>
            <w:hideMark/>
          </w:tcPr>
          <w:p w14:paraId="18E36BD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Portes, fenêtres, grilles</w:t>
            </w:r>
          </w:p>
        </w:tc>
      </w:tr>
      <w:tr w:rsidR="00303F8B" w:rsidRPr="00303F8B" w14:paraId="70CFDF8C" w14:textId="77777777" w:rsidTr="00303F8B">
        <w:trPr>
          <w:tblCellSpacing w:w="15" w:type="dxa"/>
        </w:trPr>
        <w:tc>
          <w:tcPr>
            <w:tcW w:w="0" w:type="auto"/>
            <w:vAlign w:val="center"/>
            <w:hideMark/>
          </w:tcPr>
          <w:p w14:paraId="78C28815"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6</w:t>
            </w:r>
          </w:p>
        </w:tc>
        <w:tc>
          <w:tcPr>
            <w:tcW w:w="0" w:type="auto"/>
            <w:vAlign w:val="center"/>
            <w:hideMark/>
          </w:tcPr>
          <w:p w14:paraId="59EB73D4"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Climatisation centrale</w:t>
            </w:r>
          </w:p>
        </w:tc>
        <w:tc>
          <w:tcPr>
            <w:tcW w:w="0" w:type="auto"/>
            <w:vAlign w:val="center"/>
            <w:hideMark/>
          </w:tcPr>
          <w:p w14:paraId="38C782ED"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J+36 à J+55</w:t>
            </w:r>
          </w:p>
        </w:tc>
        <w:tc>
          <w:tcPr>
            <w:tcW w:w="0" w:type="auto"/>
            <w:vAlign w:val="center"/>
            <w:hideMark/>
          </w:tcPr>
          <w:p w14:paraId="58F6A20D"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20 jours</w:t>
            </w:r>
          </w:p>
        </w:tc>
        <w:tc>
          <w:tcPr>
            <w:tcW w:w="3690" w:type="dxa"/>
            <w:vAlign w:val="center"/>
            <w:hideMark/>
          </w:tcPr>
          <w:p w14:paraId="08B3B267"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Gaines, groupes, raccordements</w:t>
            </w:r>
          </w:p>
        </w:tc>
      </w:tr>
      <w:tr w:rsidR="00303F8B" w:rsidRPr="00303F8B" w14:paraId="24F39288" w14:textId="77777777" w:rsidTr="00303F8B">
        <w:trPr>
          <w:tblCellSpacing w:w="15" w:type="dxa"/>
        </w:trPr>
        <w:tc>
          <w:tcPr>
            <w:tcW w:w="0" w:type="auto"/>
            <w:vAlign w:val="center"/>
            <w:hideMark/>
          </w:tcPr>
          <w:p w14:paraId="71BFFEA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7</w:t>
            </w:r>
          </w:p>
        </w:tc>
        <w:tc>
          <w:tcPr>
            <w:tcW w:w="0" w:type="auto"/>
            <w:vAlign w:val="center"/>
            <w:hideMark/>
          </w:tcPr>
          <w:p w14:paraId="6D997C86"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Alimentation &amp; évacuation des eaux</w:t>
            </w:r>
          </w:p>
        </w:tc>
        <w:tc>
          <w:tcPr>
            <w:tcW w:w="0" w:type="auto"/>
            <w:vAlign w:val="center"/>
            <w:hideMark/>
          </w:tcPr>
          <w:p w14:paraId="344B0682"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J+41 à J+60</w:t>
            </w:r>
          </w:p>
        </w:tc>
        <w:tc>
          <w:tcPr>
            <w:tcW w:w="0" w:type="auto"/>
            <w:vAlign w:val="center"/>
            <w:hideMark/>
          </w:tcPr>
          <w:p w14:paraId="3D457D5F"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20 jours</w:t>
            </w:r>
          </w:p>
        </w:tc>
        <w:tc>
          <w:tcPr>
            <w:tcW w:w="3690" w:type="dxa"/>
            <w:vAlign w:val="center"/>
            <w:hideMark/>
          </w:tcPr>
          <w:p w14:paraId="2DE77EAE"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Plomberie, évacuations, raccordements</w:t>
            </w:r>
          </w:p>
        </w:tc>
      </w:tr>
      <w:tr w:rsidR="00303F8B" w:rsidRPr="00303F8B" w14:paraId="01AD517C" w14:textId="77777777" w:rsidTr="00303F8B">
        <w:trPr>
          <w:tblCellSpacing w:w="15" w:type="dxa"/>
        </w:trPr>
        <w:tc>
          <w:tcPr>
            <w:tcW w:w="0" w:type="auto"/>
            <w:vAlign w:val="center"/>
            <w:hideMark/>
          </w:tcPr>
          <w:p w14:paraId="2F494386"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8</w:t>
            </w:r>
          </w:p>
        </w:tc>
        <w:tc>
          <w:tcPr>
            <w:tcW w:w="0" w:type="auto"/>
            <w:vAlign w:val="center"/>
            <w:hideMark/>
          </w:tcPr>
          <w:p w14:paraId="28B0368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Électricité (courants forts et faibles)</w:t>
            </w:r>
          </w:p>
        </w:tc>
        <w:tc>
          <w:tcPr>
            <w:tcW w:w="0" w:type="auto"/>
            <w:vAlign w:val="center"/>
            <w:hideMark/>
          </w:tcPr>
          <w:p w14:paraId="0B28EADB"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J+50 à J+70</w:t>
            </w:r>
          </w:p>
        </w:tc>
        <w:tc>
          <w:tcPr>
            <w:tcW w:w="0" w:type="auto"/>
            <w:vAlign w:val="center"/>
            <w:hideMark/>
          </w:tcPr>
          <w:p w14:paraId="3BC6992B"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20 jours</w:t>
            </w:r>
          </w:p>
        </w:tc>
        <w:tc>
          <w:tcPr>
            <w:tcW w:w="3690" w:type="dxa"/>
            <w:vAlign w:val="center"/>
            <w:hideMark/>
          </w:tcPr>
          <w:p w14:paraId="4CEED6A5"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Tableau, câbles, éclairage</w:t>
            </w:r>
          </w:p>
        </w:tc>
      </w:tr>
      <w:tr w:rsidR="00303F8B" w:rsidRPr="00303F8B" w14:paraId="0D4BBDE9" w14:textId="77777777" w:rsidTr="00303F8B">
        <w:trPr>
          <w:tblCellSpacing w:w="15" w:type="dxa"/>
        </w:trPr>
        <w:tc>
          <w:tcPr>
            <w:tcW w:w="0" w:type="auto"/>
            <w:vAlign w:val="center"/>
            <w:hideMark/>
          </w:tcPr>
          <w:p w14:paraId="711BB7D8"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9</w:t>
            </w:r>
          </w:p>
        </w:tc>
        <w:tc>
          <w:tcPr>
            <w:tcW w:w="0" w:type="auto"/>
            <w:vAlign w:val="center"/>
            <w:hideMark/>
          </w:tcPr>
          <w:p w14:paraId="4F68C358"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Nettoyage général et essais techniques</w:t>
            </w:r>
          </w:p>
        </w:tc>
        <w:tc>
          <w:tcPr>
            <w:tcW w:w="0" w:type="auto"/>
            <w:vAlign w:val="center"/>
            <w:hideMark/>
          </w:tcPr>
          <w:p w14:paraId="011AEAB4"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J+71 à J+80</w:t>
            </w:r>
          </w:p>
        </w:tc>
        <w:tc>
          <w:tcPr>
            <w:tcW w:w="0" w:type="auto"/>
            <w:vAlign w:val="center"/>
            <w:hideMark/>
          </w:tcPr>
          <w:p w14:paraId="00AAA5CE"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10 jours</w:t>
            </w:r>
          </w:p>
        </w:tc>
        <w:tc>
          <w:tcPr>
            <w:tcW w:w="3690" w:type="dxa"/>
            <w:vAlign w:val="center"/>
            <w:hideMark/>
          </w:tcPr>
          <w:p w14:paraId="2DA77BF9"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Avant réception</w:t>
            </w:r>
          </w:p>
        </w:tc>
      </w:tr>
      <w:tr w:rsidR="00303F8B" w:rsidRPr="00303F8B" w14:paraId="37A5A0E2" w14:textId="77777777" w:rsidTr="00303F8B">
        <w:trPr>
          <w:tblCellSpacing w:w="15" w:type="dxa"/>
        </w:trPr>
        <w:tc>
          <w:tcPr>
            <w:tcW w:w="0" w:type="auto"/>
            <w:vAlign w:val="center"/>
            <w:hideMark/>
          </w:tcPr>
          <w:p w14:paraId="2DC1528C"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10</w:t>
            </w:r>
          </w:p>
        </w:tc>
        <w:tc>
          <w:tcPr>
            <w:tcW w:w="0" w:type="auto"/>
            <w:vAlign w:val="center"/>
            <w:hideMark/>
          </w:tcPr>
          <w:p w14:paraId="6C889E35"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Réception provisoire et levée des réserves</w:t>
            </w:r>
          </w:p>
        </w:tc>
        <w:tc>
          <w:tcPr>
            <w:tcW w:w="0" w:type="auto"/>
            <w:vAlign w:val="center"/>
            <w:hideMark/>
          </w:tcPr>
          <w:p w14:paraId="502A5B8A"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J+81 à J+90</w:t>
            </w:r>
          </w:p>
        </w:tc>
        <w:tc>
          <w:tcPr>
            <w:tcW w:w="0" w:type="auto"/>
            <w:vAlign w:val="center"/>
            <w:hideMark/>
          </w:tcPr>
          <w:p w14:paraId="04069E2B"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10 jours</w:t>
            </w:r>
          </w:p>
        </w:tc>
        <w:tc>
          <w:tcPr>
            <w:tcW w:w="3690" w:type="dxa"/>
            <w:vAlign w:val="center"/>
            <w:hideMark/>
          </w:tcPr>
          <w:p w14:paraId="0CEE93B8" w14:textId="77777777" w:rsidR="00303F8B" w:rsidRPr="00303F8B" w:rsidRDefault="00303F8B" w:rsidP="00303F8B">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PV, observation finale, DOE partiel</w:t>
            </w:r>
          </w:p>
        </w:tc>
      </w:tr>
    </w:tbl>
    <w:p w14:paraId="489AD3D6" w14:textId="77777777" w:rsidR="00684AC0" w:rsidRDefault="00684AC0" w:rsidP="00E61983">
      <w:pPr>
        <w:jc w:val="both"/>
        <w:rPr>
          <w:rFonts w:ascii="Calibri" w:eastAsia="Arial Unicode MS" w:hAnsi="Calibri" w:cs="Arial Unicode MS"/>
          <w:b/>
          <w:sz w:val="22"/>
          <w:szCs w:val="22"/>
          <w:lang w:eastAsia="en-US"/>
        </w:rPr>
      </w:pPr>
    </w:p>
    <w:p w14:paraId="446FBB2B" w14:textId="277B7543" w:rsidR="00303F8B" w:rsidRPr="00303F8B" w:rsidRDefault="00303F8B" w:rsidP="00303F8B">
      <w:pPr>
        <w:rPr>
          <w:rFonts w:ascii="Calibri" w:eastAsia="Arial Unicode MS" w:hAnsi="Calibri" w:cs="Arial Unicode MS"/>
          <w:bCs/>
          <w:sz w:val="22"/>
          <w:szCs w:val="22"/>
          <w:lang w:eastAsia="en-US"/>
        </w:rPr>
      </w:pPr>
      <w:r w:rsidRPr="00303F8B">
        <w:rPr>
          <w:rFonts w:ascii="Calibri" w:eastAsia="Arial Unicode MS" w:hAnsi="Calibri" w:cs="Arial Unicode MS"/>
          <w:b/>
          <w:sz w:val="22"/>
          <w:szCs w:val="22"/>
          <w:lang w:eastAsia="en-US"/>
        </w:rPr>
        <w:t>Remarque</w:t>
      </w:r>
      <w:r>
        <w:rPr>
          <w:rFonts w:ascii="Calibri" w:eastAsia="Arial Unicode MS" w:hAnsi="Calibri" w:cs="Arial Unicode MS"/>
          <w:bCs/>
          <w:sz w:val="22"/>
          <w:szCs w:val="22"/>
          <w:lang w:eastAsia="en-US"/>
        </w:rPr>
        <w:t xml:space="preserve"> : </w:t>
      </w:r>
      <w:r w:rsidRPr="00303F8B">
        <w:rPr>
          <w:rFonts w:ascii="Calibri" w:eastAsia="Arial Unicode MS" w:hAnsi="Calibri" w:cs="Arial Unicode MS"/>
          <w:bCs/>
          <w:sz w:val="22"/>
          <w:szCs w:val="22"/>
          <w:lang w:eastAsia="en-US"/>
        </w:rPr>
        <w:t>Les livrables présentés dans ce document sont à considérer comme provisoires. Ils ont été élaborés à partir du planning estimatif prévisionnel lié à la nature des travaux de réhabilitation du hall à marée.</w:t>
      </w:r>
    </w:p>
    <w:p w14:paraId="232F5A22" w14:textId="2B51F90E" w:rsidR="00684AC0" w:rsidRDefault="00303F8B" w:rsidP="00E61983">
      <w:pPr>
        <w:jc w:val="both"/>
        <w:rPr>
          <w:rFonts w:ascii="Calibri" w:eastAsia="Arial Unicode MS" w:hAnsi="Calibri" w:cs="Arial Unicode MS"/>
          <w:bCs/>
          <w:sz w:val="22"/>
          <w:szCs w:val="22"/>
          <w:lang w:eastAsia="en-US"/>
        </w:rPr>
      </w:pPr>
      <w:r w:rsidRPr="00303F8B">
        <w:rPr>
          <w:rFonts w:ascii="Calibri" w:eastAsia="Arial Unicode MS" w:hAnsi="Calibri" w:cs="Arial Unicode MS"/>
          <w:bCs/>
          <w:sz w:val="22"/>
          <w:szCs w:val="22"/>
          <w:lang w:eastAsia="en-US"/>
        </w:rPr>
        <w:t>Une fois le soumissionnaire retenu, un planning détaillé et affiné sera établi en concertation avec ce dernier. Les livrables finaux, accompagnés de leurs échéances et formats définitifs, seront ensuite intégrés au contrat et constitueront un engagement contractuel entre les parties.</w:t>
      </w:r>
    </w:p>
    <w:p w14:paraId="3964226B" w14:textId="77777777" w:rsidR="00303F8B" w:rsidRPr="00303F8B" w:rsidRDefault="00303F8B" w:rsidP="00E61983">
      <w:pPr>
        <w:jc w:val="both"/>
        <w:rPr>
          <w:rFonts w:ascii="Calibri" w:eastAsia="Arial Unicode MS" w:hAnsi="Calibri" w:cs="Arial Unicode MS"/>
          <w:bCs/>
          <w:sz w:val="22"/>
          <w:szCs w:val="22"/>
          <w:lang w:eastAsia="en-US"/>
        </w:rPr>
      </w:pPr>
    </w:p>
    <w:p w14:paraId="397F2D33" w14:textId="77777777" w:rsidR="00965444" w:rsidRPr="009236DE" w:rsidRDefault="00965444" w:rsidP="009236DE">
      <w:pPr>
        <w:numPr>
          <w:ilvl w:val="1"/>
          <w:numId w:val="14"/>
        </w:numPr>
        <w:tabs>
          <w:tab w:val="num" w:pos="900"/>
        </w:tabs>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9236DE">
      <w:pPr>
        <w:jc w:val="both"/>
        <w:rPr>
          <w:rFonts w:ascii="Calibri" w:hAnsi="Calibri"/>
          <w:sz w:val="22"/>
          <w:szCs w:val="22"/>
          <w:highlight w:val="cyan"/>
        </w:rPr>
      </w:pPr>
    </w:p>
    <w:p w14:paraId="1731AFE3" w14:textId="1F9AEE2D" w:rsidR="001C6D6C" w:rsidRDefault="009236DE" w:rsidP="009236DE">
      <w:pPr>
        <w:jc w:val="both"/>
        <w:rPr>
          <w:rFonts w:ascii="Calibri" w:hAnsi="Calibri"/>
          <w:sz w:val="22"/>
          <w:szCs w:val="22"/>
        </w:rPr>
      </w:pPr>
      <w:r w:rsidRPr="00966F8F">
        <w:rPr>
          <w:rFonts w:ascii="Calibri" w:hAnsi="Calibri"/>
          <w:sz w:val="22"/>
          <w:szCs w:val="22"/>
        </w:rPr>
        <w:t>L</w:t>
      </w:r>
      <w:r w:rsidR="00EF6139">
        <w:rPr>
          <w:rFonts w:ascii="Calibri" w:hAnsi="Calibri"/>
          <w:sz w:val="22"/>
          <w:szCs w:val="22"/>
        </w:rPr>
        <w:t>e prestataire désignera un interlocuteur unique pour la mise en œuvre de projet.</w:t>
      </w:r>
    </w:p>
    <w:p w14:paraId="43B2751D" w14:textId="77777777" w:rsidR="006B5831" w:rsidRDefault="006B5831" w:rsidP="009236DE">
      <w:pPr>
        <w:jc w:val="both"/>
        <w:rPr>
          <w:rFonts w:ascii="Calibri" w:hAnsi="Calibri"/>
          <w:sz w:val="22"/>
          <w:szCs w:val="22"/>
        </w:rPr>
      </w:pPr>
    </w:p>
    <w:p w14:paraId="4479B7B4" w14:textId="12982812" w:rsidR="006B5831" w:rsidRDefault="006B5831" w:rsidP="009236DE">
      <w:pPr>
        <w:jc w:val="both"/>
        <w:rPr>
          <w:rFonts w:ascii="Calibri" w:hAnsi="Calibri"/>
          <w:sz w:val="22"/>
          <w:szCs w:val="22"/>
        </w:rPr>
      </w:pPr>
      <w:r>
        <w:rPr>
          <w:rFonts w:ascii="Calibri" w:hAnsi="Calibri"/>
          <w:sz w:val="22"/>
          <w:szCs w:val="22"/>
        </w:rPr>
        <w:t>Une réunion de lancement se tiendra</w:t>
      </w:r>
      <w:r w:rsidR="00684AC0">
        <w:rPr>
          <w:rFonts w:ascii="Calibri" w:hAnsi="Calibri"/>
          <w:sz w:val="22"/>
          <w:szCs w:val="22"/>
        </w:rPr>
        <w:t xml:space="preserve"> 5</w:t>
      </w:r>
      <w:r>
        <w:rPr>
          <w:rFonts w:ascii="Calibri" w:hAnsi="Calibri"/>
          <w:sz w:val="22"/>
          <w:szCs w:val="22"/>
        </w:rPr>
        <w:t xml:space="preserve"> jours après la notification du contrat.</w:t>
      </w:r>
    </w:p>
    <w:p w14:paraId="79D141CA" w14:textId="77777777" w:rsidR="00AA386F" w:rsidRDefault="009236DE" w:rsidP="009236DE">
      <w:pPr>
        <w:jc w:val="both"/>
        <w:rPr>
          <w:rFonts w:ascii="Calibri" w:hAnsi="Calibri"/>
          <w:sz w:val="22"/>
          <w:szCs w:val="22"/>
        </w:rPr>
      </w:pPr>
      <w:r w:rsidRPr="00F67012">
        <w:rPr>
          <w:rFonts w:ascii="Calibri" w:hAnsi="Calibri"/>
          <w:sz w:val="22"/>
          <w:szCs w:val="22"/>
        </w:rPr>
        <w:t xml:space="preserve">Une coordination étroite avec </w:t>
      </w:r>
      <w:r w:rsidR="00303F8B">
        <w:rPr>
          <w:rFonts w:ascii="Calibri" w:hAnsi="Calibri"/>
          <w:sz w:val="22"/>
          <w:szCs w:val="22"/>
        </w:rPr>
        <w:t>le BET, SGPP et l’équipe du programme</w:t>
      </w:r>
      <w:r w:rsidR="00D8743B" w:rsidRPr="00F67012">
        <w:rPr>
          <w:rFonts w:ascii="Calibri" w:hAnsi="Calibri"/>
          <w:sz w:val="22"/>
          <w:szCs w:val="22"/>
        </w:rPr>
        <w:t xml:space="preserve"> </w:t>
      </w:r>
      <w:r w:rsidRPr="00F67012">
        <w:rPr>
          <w:rFonts w:ascii="Calibri" w:hAnsi="Calibri"/>
          <w:sz w:val="22"/>
          <w:szCs w:val="22"/>
        </w:rPr>
        <w:t>devra impérativement être mise en place dès la préparation de</w:t>
      </w:r>
      <w:r w:rsidR="0076221F">
        <w:rPr>
          <w:rFonts w:ascii="Calibri" w:hAnsi="Calibri"/>
          <w:sz w:val="22"/>
          <w:szCs w:val="22"/>
        </w:rPr>
        <w:t>s</w:t>
      </w:r>
      <w:r w:rsidRPr="00F67012">
        <w:rPr>
          <w:rFonts w:ascii="Calibri" w:hAnsi="Calibri"/>
          <w:sz w:val="22"/>
          <w:szCs w:val="22"/>
        </w:rPr>
        <w:t xml:space="preserve"> mission</w:t>
      </w:r>
      <w:r w:rsidR="0076221F">
        <w:rPr>
          <w:rFonts w:ascii="Calibri" w:hAnsi="Calibri"/>
          <w:sz w:val="22"/>
          <w:szCs w:val="22"/>
        </w:rPr>
        <w:t>s</w:t>
      </w:r>
      <w:r w:rsidRPr="00F67012">
        <w:rPr>
          <w:rFonts w:ascii="Calibri" w:hAnsi="Calibri"/>
          <w:sz w:val="22"/>
          <w:szCs w:val="22"/>
        </w:rPr>
        <w:t xml:space="preserve"> et jusqu’à </w:t>
      </w:r>
      <w:r w:rsidR="0076221F">
        <w:rPr>
          <w:rFonts w:ascii="Calibri" w:hAnsi="Calibri"/>
          <w:sz w:val="22"/>
          <w:szCs w:val="22"/>
        </w:rPr>
        <w:t>leur</w:t>
      </w:r>
      <w:r w:rsidRPr="00F67012">
        <w:rPr>
          <w:rFonts w:ascii="Calibri" w:hAnsi="Calibri"/>
          <w:sz w:val="22"/>
          <w:szCs w:val="22"/>
        </w:rPr>
        <w:t xml:space="preserve"> finalisation.</w:t>
      </w:r>
    </w:p>
    <w:p w14:paraId="3170D4CB" w14:textId="45A22E26" w:rsidR="00303F8B" w:rsidRDefault="009236DE" w:rsidP="009236DE">
      <w:pPr>
        <w:jc w:val="both"/>
        <w:rPr>
          <w:rFonts w:ascii="Calibri" w:hAnsi="Calibri"/>
          <w:sz w:val="22"/>
          <w:szCs w:val="22"/>
        </w:rPr>
      </w:pPr>
      <w:r w:rsidRPr="00F67012">
        <w:rPr>
          <w:rFonts w:ascii="Calibri" w:hAnsi="Calibri"/>
          <w:sz w:val="22"/>
          <w:szCs w:val="22"/>
        </w:rPr>
        <w:t xml:space="preserve"> </w:t>
      </w:r>
    </w:p>
    <w:p w14:paraId="5E9A3BF5" w14:textId="79CC95C4" w:rsidR="003A7507" w:rsidRDefault="00AA386F" w:rsidP="009236DE">
      <w:pPr>
        <w:jc w:val="both"/>
        <w:rPr>
          <w:rFonts w:ascii="Calibri" w:hAnsi="Calibri"/>
          <w:sz w:val="22"/>
          <w:szCs w:val="22"/>
        </w:rPr>
      </w:pPr>
      <w:r w:rsidRPr="00AA386F">
        <w:rPr>
          <w:rFonts w:ascii="Calibri" w:hAnsi="Calibri"/>
          <w:sz w:val="22"/>
          <w:szCs w:val="22"/>
        </w:rPr>
        <w:t>En outre, des échanges réguliers avec le Bureau d'Études Techniques (BET)</w:t>
      </w:r>
      <w:r>
        <w:rPr>
          <w:rFonts w:ascii="Calibri" w:hAnsi="Calibri"/>
          <w:sz w:val="22"/>
          <w:szCs w:val="22"/>
        </w:rPr>
        <w:t xml:space="preserve"> chargé de suivi des travaux</w:t>
      </w:r>
      <w:r w:rsidRPr="00AA386F">
        <w:rPr>
          <w:rFonts w:ascii="Calibri" w:hAnsi="Calibri"/>
          <w:sz w:val="22"/>
          <w:szCs w:val="22"/>
        </w:rPr>
        <w:t xml:space="preserve"> seront nécessaires pour assurer le suivi de l’état d’avancement des travaux, ainsi que pour identifier et résoudre rapidement les éventuelles difficultés rencontrées pendant l’exécution des missions.</w:t>
      </w:r>
    </w:p>
    <w:p w14:paraId="5DFAFC2C" w14:textId="77777777" w:rsidR="003A7507" w:rsidRPr="00D15F32" w:rsidRDefault="003A7507" w:rsidP="003A7507">
      <w:pPr>
        <w:rPr>
          <w:rFonts w:ascii="Calibri" w:hAnsi="Calibri"/>
          <w:sz w:val="22"/>
          <w:szCs w:val="22"/>
        </w:rPr>
      </w:pPr>
    </w:p>
    <w:p w14:paraId="00A8F97B" w14:textId="77777777" w:rsidR="003A7507" w:rsidRPr="00D15F32" w:rsidRDefault="003A7507" w:rsidP="003A7507">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2161A0E3" w14:textId="5CDC9664" w:rsidR="003A7507" w:rsidRPr="00AF63C1" w:rsidRDefault="003A7507" w:rsidP="003A7507">
      <w:pPr>
        <w:numPr>
          <w:ilvl w:val="1"/>
          <w:numId w:val="14"/>
        </w:numPr>
        <w:tabs>
          <w:tab w:val="num" w:pos="90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684AC0">
        <w:rPr>
          <w:rFonts w:ascii="Calibri" w:eastAsia="Arial Unicode MS" w:hAnsi="Calibri" w:cs="Arial Unicode MS"/>
          <w:b/>
          <w:sz w:val="22"/>
          <w:szCs w:val="22"/>
          <w:lang w:eastAsia="en-US"/>
        </w:rPr>
        <w:t xml:space="preserve">06/2025 </w:t>
      </w:r>
      <w:r w:rsidR="00EB1311">
        <w:rPr>
          <w:rFonts w:ascii="Calibri" w:eastAsia="Arial Unicode MS" w:hAnsi="Calibri" w:cs="Arial Unicode MS"/>
          <w:b/>
          <w:sz w:val="22"/>
          <w:szCs w:val="22"/>
          <w:lang w:eastAsia="en-US"/>
        </w:rPr>
        <w:t>à</w:t>
      </w:r>
      <w:r w:rsidR="00684AC0">
        <w:rPr>
          <w:rFonts w:ascii="Calibri" w:eastAsia="Arial Unicode MS" w:hAnsi="Calibri" w:cs="Arial Unicode MS"/>
          <w:b/>
          <w:sz w:val="22"/>
          <w:szCs w:val="22"/>
          <w:lang w:eastAsia="en-US"/>
        </w:rPr>
        <w:t xml:space="preserve"> </w:t>
      </w:r>
      <w:r w:rsidR="00AA386F">
        <w:rPr>
          <w:rFonts w:ascii="Calibri" w:eastAsia="Arial Unicode MS" w:hAnsi="Calibri" w:cs="Arial Unicode MS"/>
          <w:b/>
          <w:sz w:val="22"/>
          <w:szCs w:val="22"/>
          <w:lang w:eastAsia="en-US"/>
        </w:rPr>
        <w:t>09</w:t>
      </w:r>
      <w:r w:rsidR="00684AC0">
        <w:rPr>
          <w:rFonts w:ascii="Calibri" w:eastAsia="Arial Unicode MS" w:hAnsi="Calibri" w:cs="Arial Unicode MS"/>
          <w:b/>
          <w:sz w:val="22"/>
          <w:szCs w:val="22"/>
          <w:lang w:eastAsia="en-US"/>
        </w:rPr>
        <w:t>/2025</w:t>
      </w:r>
    </w:p>
    <w:p w14:paraId="68133FA5" w14:textId="77777777" w:rsidR="006B5831" w:rsidRPr="00684AC0" w:rsidRDefault="006B5831" w:rsidP="00684AC0">
      <w:pPr>
        <w:rPr>
          <w:rFonts w:ascii="Calibri" w:hAnsi="Calibri"/>
          <w:sz w:val="22"/>
          <w:szCs w:val="22"/>
        </w:rPr>
      </w:pPr>
    </w:p>
    <w:p w14:paraId="7E6C9111" w14:textId="4BA6E532" w:rsidR="003A7507" w:rsidRPr="006B5831" w:rsidRDefault="003A7507" w:rsidP="00B46229">
      <w:pPr>
        <w:numPr>
          <w:ilvl w:val="1"/>
          <w:numId w:val="14"/>
        </w:numPr>
        <w:tabs>
          <w:tab w:val="num" w:pos="900"/>
        </w:tabs>
        <w:ind w:left="900"/>
        <w:jc w:val="both"/>
        <w:rPr>
          <w:rFonts w:ascii="Calibri" w:hAnsi="Calibri"/>
          <w:sz w:val="22"/>
          <w:szCs w:val="22"/>
        </w:rPr>
      </w:pPr>
      <w:r w:rsidRPr="00257A40">
        <w:rPr>
          <w:rFonts w:ascii="Calibri" w:eastAsia="Arial Unicode MS" w:hAnsi="Calibri" w:cs="Arial Unicode MS"/>
          <w:b/>
          <w:sz w:val="22"/>
          <w:szCs w:val="22"/>
          <w:lang w:eastAsia="en-US"/>
        </w:rPr>
        <w:t>Durée effective</w:t>
      </w:r>
      <w:r w:rsidR="00BB0137" w:rsidRPr="00257A40">
        <w:rPr>
          <w:rFonts w:ascii="Calibri" w:eastAsia="Arial Unicode MS" w:hAnsi="Calibri" w:cs="Arial Unicode MS"/>
          <w:b/>
          <w:sz w:val="22"/>
          <w:szCs w:val="22"/>
          <w:lang w:eastAsia="en-US"/>
        </w:rPr>
        <w:t xml:space="preserve"> </w:t>
      </w:r>
      <w:r w:rsidR="00EB1311">
        <w:rPr>
          <w:rFonts w:ascii="Calibri" w:eastAsia="Arial Unicode MS" w:hAnsi="Calibri" w:cs="Arial Unicode MS"/>
          <w:b/>
          <w:sz w:val="22"/>
          <w:szCs w:val="22"/>
          <w:lang w:eastAsia="en-US"/>
        </w:rPr>
        <w:t>des travaux</w:t>
      </w:r>
      <w:r w:rsidRPr="00257A40">
        <w:rPr>
          <w:rFonts w:ascii="Calibri" w:eastAsia="Arial Unicode MS" w:hAnsi="Calibri" w:cs="Arial Unicode MS"/>
          <w:b/>
          <w:sz w:val="22"/>
          <w:szCs w:val="22"/>
          <w:lang w:eastAsia="en-US"/>
        </w:rPr>
        <w:t> :</w:t>
      </w:r>
      <w:r w:rsidR="00684AC0">
        <w:rPr>
          <w:rFonts w:ascii="Calibri" w:eastAsia="Arial Unicode MS" w:hAnsi="Calibri" w:cs="Arial Unicode MS"/>
          <w:b/>
          <w:sz w:val="22"/>
          <w:szCs w:val="22"/>
          <w:lang w:eastAsia="en-US"/>
        </w:rPr>
        <w:t xml:space="preserve"> 3 mois</w:t>
      </w:r>
    </w:p>
    <w:p w14:paraId="2FC09CEF" w14:textId="77777777" w:rsidR="00684AC0" w:rsidRDefault="00684AC0" w:rsidP="00861094">
      <w:pPr>
        <w:jc w:val="both"/>
        <w:rPr>
          <w:rFonts w:ascii="Calibri" w:hAnsi="Calibri"/>
          <w:sz w:val="22"/>
          <w:szCs w:val="22"/>
        </w:rPr>
      </w:pPr>
    </w:p>
    <w:p w14:paraId="133D749C" w14:textId="77777777" w:rsidR="001D27F6" w:rsidRPr="00D15F32" w:rsidRDefault="001D27F6" w:rsidP="001D27F6">
      <w:pPr>
        <w:rPr>
          <w:rFonts w:ascii="Calibri" w:hAnsi="Calibri"/>
          <w:sz w:val="22"/>
          <w:szCs w:val="22"/>
        </w:rPr>
      </w:pPr>
    </w:p>
    <w:p w14:paraId="37AF4BA1" w14:textId="77777777" w:rsidR="001D27F6" w:rsidRPr="00D15F32" w:rsidRDefault="001D27F6" w:rsidP="00161C5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2413BED7" w14:textId="77777777" w:rsidR="00684AC0" w:rsidRDefault="00684AC0" w:rsidP="00684AC0">
      <w:pPr>
        <w:spacing w:line="276" w:lineRule="auto"/>
        <w:jc w:val="both"/>
        <w:rPr>
          <w:rFonts w:asciiTheme="minorHAnsi" w:hAnsiTheme="minorHAnsi" w:cs="Tahoma"/>
          <w:bCs/>
          <w:spacing w:val="3"/>
        </w:rPr>
      </w:pPr>
    </w:p>
    <w:p w14:paraId="0B5149A1" w14:textId="48F2C245" w:rsidR="00684AC0" w:rsidRPr="00684AC0" w:rsidRDefault="00684AC0" w:rsidP="00684AC0">
      <w:pPr>
        <w:spacing w:line="276" w:lineRule="auto"/>
        <w:jc w:val="both"/>
        <w:rPr>
          <w:rFonts w:asciiTheme="minorHAnsi" w:hAnsiTheme="minorHAnsi" w:cs="Tahoma"/>
          <w:b/>
          <w:spacing w:val="3"/>
        </w:rPr>
      </w:pPr>
      <w:r w:rsidRPr="00684AC0">
        <w:rPr>
          <w:rFonts w:asciiTheme="minorHAnsi" w:hAnsiTheme="minorHAnsi" w:cs="Tahoma"/>
          <w:bCs/>
          <w:spacing w:val="3"/>
        </w:rPr>
        <w:t xml:space="preserve">Il est recommandé aux soumissionnaires de visiter et d'examiner les lieux des travaux et des environs, de prendre connaissance du dossier d'exécution et de réunir sous leur propre responsabilité tous les renseignements, qui pourraient leur être nécessaires pour préparer leurs offres et prendre un engagement </w:t>
      </w:r>
      <w:r w:rsidRPr="00684AC0">
        <w:rPr>
          <w:rFonts w:asciiTheme="minorHAnsi" w:hAnsiTheme="minorHAnsi" w:cs="Tahoma"/>
          <w:b/>
          <w:spacing w:val="3"/>
        </w:rPr>
        <w:t>contractuel (Attestation de visite de site ci joint).</w:t>
      </w:r>
      <w:r w:rsidRPr="00684AC0">
        <w:rPr>
          <w:rFonts w:asciiTheme="minorHAnsi" w:hAnsiTheme="minorHAnsi" w:cs="Tahoma"/>
          <w:bCs/>
          <w:spacing w:val="3"/>
        </w:rPr>
        <w:t xml:space="preserve"> Les dépenses résultant de cette visite seront à leur charge. </w:t>
      </w:r>
    </w:p>
    <w:p w14:paraId="79132BA8" w14:textId="77777777" w:rsidR="00A549E0" w:rsidRDefault="00A549E0" w:rsidP="00C85939">
      <w:pPr>
        <w:jc w:val="both"/>
        <w:rPr>
          <w:rFonts w:ascii="Calibri" w:hAnsi="Calibri"/>
          <w:sz w:val="22"/>
          <w:szCs w:val="22"/>
        </w:rPr>
      </w:pPr>
    </w:p>
    <w:p w14:paraId="282CF8B6" w14:textId="77777777" w:rsidR="00C90734" w:rsidRDefault="00C90734" w:rsidP="00C85939">
      <w:pPr>
        <w:jc w:val="both"/>
        <w:rPr>
          <w:rFonts w:ascii="Calibri" w:hAnsi="Calibri"/>
          <w:sz w:val="22"/>
          <w:szCs w:val="22"/>
        </w:rPr>
      </w:pPr>
    </w:p>
    <w:p w14:paraId="604E2E37" w14:textId="77777777" w:rsidR="00C90734" w:rsidRDefault="00C90734" w:rsidP="00C85939">
      <w:pPr>
        <w:jc w:val="both"/>
        <w:rPr>
          <w:rFonts w:ascii="Calibri" w:hAnsi="Calibri"/>
          <w:sz w:val="22"/>
          <w:szCs w:val="22"/>
        </w:rPr>
      </w:pPr>
    </w:p>
    <w:p w14:paraId="5756E6A9" w14:textId="77777777" w:rsidR="00ED6770" w:rsidRDefault="00ED6770" w:rsidP="00C85939">
      <w:pPr>
        <w:jc w:val="both"/>
        <w:rPr>
          <w:rFonts w:ascii="Calibri" w:hAnsi="Calibri"/>
          <w:sz w:val="22"/>
          <w:szCs w:val="22"/>
        </w:rPr>
      </w:pPr>
    </w:p>
    <w:p w14:paraId="77DB9C44" w14:textId="77777777" w:rsidR="00ED6770" w:rsidRDefault="00ED6770" w:rsidP="00C85939">
      <w:pPr>
        <w:jc w:val="both"/>
        <w:rPr>
          <w:rFonts w:ascii="Calibri" w:hAnsi="Calibri"/>
          <w:sz w:val="22"/>
          <w:szCs w:val="22"/>
        </w:rPr>
      </w:pPr>
    </w:p>
    <w:p w14:paraId="0644175F" w14:textId="77777777" w:rsidR="00ED6770" w:rsidRDefault="00ED6770" w:rsidP="00C85939">
      <w:pPr>
        <w:jc w:val="both"/>
        <w:rPr>
          <w:rFonts w:ascii="Calibri" w:hAnsi="Calibri"/>
          <w:sz w:val="22"/>
          <w:szCs w:val="22"/>
        </w:rPr>
      </w:pPr>
    </w:p>
    <w:p w14:paraId="717E7BCC" w14:textId="77777777" w:rsidR="00EB1311" w:rsidRDefault="00EB1311" w:rsidP="00C85939">
      <w:pPr>
        <w:jc w:val="both"/>
        <w:rPr>
          <w:rFonts w:ascii="Calibri" w:hAnsi="Calibri"/>
          <w:sz w:val="22"/>
          <w:szCs w:val="22"/>
        </w:rPr>
      </w:pPr>
    </w:p>
    <w:p w14:paraId="302734E2" w14:textId="77777777" w:rsidR="00EB1311" w:rsidRDefault="00EB1311" w:rsidP="00C85939">
      <w:pPr>
        <w:jc w:val="both"/>
        <w:rPr>
          <w:rFonts w:ascii="Calibri" w:hAnsi="Calibri"/>
          <w:sz w:val="22"/>
          <w:szCs w:val="22"/>
        </w:rPr>
      </w:pPr>
    </w:p>
    <w:p w14:paraId="731285AA" w14:textId="77777777" w:rsidR="00EB1311" w:rsidRDefault="00EB1311" w:rsidP="00C85939">
      <w:pPr>
        <w:jc w:val="both"/>
        <w:rPr>
          <w:rFonts w:ascii="Calibri" w:hAnsi="Calibri"/>
          <w:sz w:val="22"/>
          <w:szCs w:val="22"/>
        </w:rPr>
      </w:pPr>
    </w:p>
    <w:p w14:paraId="6D72E168" w14:textId="77777777" w:rsidR="00EB1311" w:rsidRDefault="00EB1311" w:rsidP="00C85939">
      <w:pPr>
        <w:jc w:val="both"/>
        <w:rPr>
          <w:rFonts w:ascii="Calibri" w:hAnsi="Calibri"/>
          <w:sz w:val="22"/>
          <w:szCs w:val="22"/>
        </w:rPr>
      </w:pPr>
    </w:p>
    <w:p w14:paraId="4F5052BF" w14:textId="77777777" w:rsidR="00EB1311" w:rsidRDefault="00EB1311" w:rsidP="00C85939">
      <w:pPr>
        <w:jc w:val="both"/>
        <w:rPr>
          <w:rFonts w:ascii="Calibri" w:hAnsi="Calibri"/>
          <w:sz w:val="22"/>
          <w:szCs w:val="22"/>
        </w:rPr>
      </w:pPr>
    </w:p>
    <w:p w14:paraId="62ED4BC6" w14:textId="77777777" w:rsidR="00EB1311" w:rsidRDefault="00EB1311" w:rsidP="00C85939">
      <w:pPr>
        <w:jc w:val="both"/>
        <w:rPr>
          <w:rFonts w:ascii="Calibri" w:hAnsi="Calibri"/>
          <w:sz w:val="22"/>
          <w:szCs w:val="22"/>
        </w:rPr>
      </w:pPr>
    </w:p>
    <w:p w14:paraId="1D42B1A2" w14:textId="77777777" w:rsidR="00EB1311" w:rsidRDefault="00EB1311" w:rsidP="00C85939">
      <w:pPr>
        <w:jc w:val="both"/>
        <w:rPr>
          <w:rFonts w:ascii="Calibri" w:hAnsi="Calibri"/>
          <w:sz w:val="22"/>
          <w:szCs w:val="22"/>
        </w:rPr>
      </w:pPr>
    </w:p>
    <w:p w14:paraId="3DD00399" w14:textId="77777777" w:rsidR="00EB1311" w:rsidRDefault="00EB1311" w:rsidP="00C85939">
      <w:pPr>
        <w:jc w:val="both"/>
        <w:rPr>
          <w:rFonts w:ascii="Calibri" w:hAnsi="Calibri"/>
          <w:sz w:val="22"/>
          <w:szCs w:val="22"/>
        </w:rPr>
      </w:pPr>
    </w:p>
    <w:p w14:paraId="1B108ADD" w14:textId="77777777" w:rsidR="00EB1311" w:rsidRDefault="00EB1311" w:rsidP="00C85939">
      <w:pPr>
        <w:jc w:val="both"/>
        <w:rPr>
          <w:rFonts w:ascii="Calibri" w:hAnsi="Calibri"/>
          <w:sz w:val="22"/>
          <w:szCs w:val="22"/>
        </w:rPr>
      </w:pPr>
    </w:p>
    <w:p w14:paraId="32D8DB57" w14:textId="77777777" w:rsidR="00EB1311" w:rsidRDefault="00EB1311" w:rsidP="00C85939">
      <w:pPr>
        <w:jc w:val="both"/>
        <w:rPr>
          <w:rFonts w:ascii="Calibri" w:hAnsi="Calibri"/>
          <w:sz w:val="22"/>
          <w:szCs w:val="22"/>
        </w:rPr>
      </w:pPr>
    </w:p>
    <w:p w14:paraId="370A8700" w14:textId="77777777" w:rsidR="00EB1311" w:rsidRDefault="00EB1311" w:rsidP="00C85939">
      <w:pPr>
        <w:jc w:val="both"/>
        <w:rPr>
          <w:rFonts w:ascii="Calibri" w:hAnsi="Calibri"/>
          <w:sz w:val="22"/>
          <w:szCs w:val="22"/>
        </w:rPr>
      </w:pPr>
    </w:p>
    <w:p w14:paraId="0ABDF7A5" w14:textId="77777777" w:rsidR="00EB1311" w:rsidRDefault="00EB1311" w:rsidP="00C85939">
      <w:pPr>
        <w:jc w:val="both"/>
        <w:rPr>
          <w:rFonts w:ascii="Calibri" w:hAnsi="Calibri"/>
          <w:sz w:val="22"/>
          <w:szCs w:val="22"/>
        </w:rPr>
      </w:pPr>
    </w:p>
    <w:p w14:paraId="001D0340" w14:textId="77777777" w:rsidR="00EB1311" w:rsidRDefault="00EB1311" w:rsidP="00C85939">
      <w:pPr>
        <w:jc w:val="both"/>
        <w:rPr>
          <w:rFonts w:ascii="Calibri" w:hAnsi="Calibri"/>
          <w:sz w:val="22"/>
          <w:szCs w:val="22"/>
        </w:rPr>
      </w:pPr>
    </w:p>
    <w:p w14:paraId="00306EC4" w14:textId="77777777" w:rsidR="00EB1311" w:rsidRDefault="00EB1311" w:rsidP="00C85939">
      <w:pPr>
        <w:jc w:val="both"/>
        <w:rPr>
          <w:rFonts w:ascii="Calibri" w:hAnsi="Calibri"/>
          <w:sz w:val="22"/>
          <w:szCs w:val="22"/>
        </w:rPr>
      </w:pPr>
    </w:p>
    <w:p w14:paraId="30271A98" w14:textId="77777777" w:rsidR="00EB1311" w:rsidRDefault="00EB1311" w:rsidP="00C85939">
      <w:pPr>
        <w:jc w:val="both"/>
        <w:rPr>
          <w:rFonts w:ascii="Calibri" w:hAnsi="Calibri"/>
          <w:sz w:val="22"/>
          <w:szCs w:val="22"/>
        </w:rPr>
      </w:pPr>
    </w:p>
    <w:p w14:paraId="525C08AD" w14:textId="77777777" w:rsidR="00EB1311" w:rsidRDefault="00EB1311" w:rsidP="00C85939">
      <w:pPr>
        <w:jc w:val="both"/>
        <w:rPr>
          <w:rFonts w:ascii="Calibri" w:hAnsi="Calibri"/>
          <w:sz w:val="22"/>
          <w:szCs w:val="22"/>
        </w:rPr>
      </w:pPr>
    </w:p>
    <w:p w14:paraId="4C4A38F0" w14:textId="77777777" w:rsidR="00EB1311" w:rsidRDefault="00EB1311" w:rsidP="00C85939">
      <w:pPr>
        <w:jc w:val="both"/>
        <w:rPr>
          <w:rFonts w:ascii="Calibri" w:hAnsi="Calibri"/>
          <w:sz w:val="22"/>
          <w:szCs w:val="22"/>
        </w:rPr>
      </w:pPr>
    </w:p>
    <w:p w14:paraId="36A129DE" w14:textId="77777777" w:rsidR="00EB1311" w:rsidRDefault="00EB1311" w:rsidP="00C85939">
      <w:pPr>
        <w:jc w:val="both"/>
        <w:rPr>
          <w:rFonts w:ascii="Calibri" w:hAnsi="Calibri"/>
          <w:sz w:val="22"/>
          <w:szCs w:val="22"/>
        </w:rPr>
      </w:pPr>
    </w:p>
    <w:p w14:paraId="49C0E87B" w14:textId="77777777" w:rsidR="00EB1311" w:rsidRDefault="00EB1311" w:rsidP="00C85939">
      <w:pPr>
        <w:jc w:val="both"/>
        <w:rPr>
          <w:rFonts w:ascii="Calibri" w:hAnsi="Calibri"/>
          <w:sz w:val="22"/>
          <w:szCs w:val="22"/>
        </w:rPr>
      </w:pPr>
    </w:p>
    <w:p w14:paraId="03DB4E27" w14:textId="77777777" w:rsidR="00EB1311" w:rsidRDefault="00EB1311" w:rsidP="00C85939">
      <w:pPr>
        <w:jc w:val="both"/>
        <w:rPr>
          <w:rFonts w:ascii="Calibri" w:hAnsi="Calibri"/>
          <w:sz w:val="22"/>
          <w:szCs w:val="22"/>
        </w:rPr>
      </w:pPr>
    </w:p>
    <w:p w14:paraId="51E018E8" w14:textId="77777777" w:rsidR="00EB1311" w:rsidRDefault="00EB1311" w:rsidP="00C85939">
      <w:pPr>
        <w:jc w:val="both"/>
        <w:rPr>
          <w:rFonts w:ascii="Calibri" w:hAnsi="Calibri"/>
          <w:sz w:val="22"/>
          <w:szCs w:val="22"/>
        </w:rPr>
      </w:pPr>
    </w:p>
    <w:p w14:paraId="327F1246" w14:textId="77777777" w:rsidR="00EB1311" w:rsidRDefault="00EB1311" w:rsidP="00C85939">
      <w:pPr>
        <w:jc w:val="both"/>
        <w:rPr>
          <w:rFonts w:ascii="Calibri" w:hAnsi="Calibri"/>
          <w:sz w:val="22"/>
          <w:szCs w:val="22"/>
        </w:rPr>
      </w:pPr>
    </w:p>
    <w:p w14:paraId="77106674" w14:textId="77777777" w:rsidR="00ED6770" w:rsidRDefault="00ED6770" w:rsidP="00C85939">
      <w:pPr>
        <w:jc w:val="both"/>
        <w:rPr>
          <w:rFonts w:ascii="Calibri" w:hAnsi="Calibri"/>
          <w:sz w:val="22"/>
          <w:szCs w:val="22"/>
        </w:rPr>
      </w:pPr>
    </w:p>
    <w:p w14:paraId="236A8561" w14:textId="77777777" w:rsidR="00496F24" w:rsidRDefault="00496F24" w:rsidP="00C85939">
      <w:pPr>
        <w:jc w:val="both"/>
        <w:rPr>
          <w:rFonts w:ascii="Calibri" w:hAnsi="Calibri"/>
          <w:sz w:val="22"/>
          <w:szCs w:val="22"/>
        </w:rPr>
      </w:pPr>
    </w:p>
    <w:p w14:paraId="4EB0188C" w14:textId="77777777" w:rsidR="00EB1311" w:rsidRDefault="00EB1311" w:rsidP="00C85939">
      <w:pPr>
        <w:jc w:val="both"/>
        <w:rPr>
          <w:rFonts w:ascii="Calibri" w:hAnsi="Calibri"/>
          <w:sz w:val="22"/>
          <w:szCs w:val="22"/>
        </w:rPr>
      </w:pPr>
    </w:p>
    <w:p w14:paraId="2E127EA2" w14:textId="77777777" w:rsidR="00EB1311" w:rsidRDefault="00EB1311" w:rsidP="00C85939">
      <w:pPr>
        <w:jc w:val="both"/>
        <w:rPr>
          <w:rFonts w:ascii="Calibri" w:hAnsi="Calibri"/>
          <w:sz w:val="22"/>
          <w:szCs w:val="22"/>
        </w:rPr>
      </w:pPr>
    </w:p>
    <w:p w14:paraId="4BBBD657" w14:textId="77777777" w:rsidR="00EB1311" w:rsidRDefault="00EB1311" w:rsidP="00C85939">
      <w:pPr>
        <w:jc w:val="both"/>
        <w:rPr>
          <w:rFonts w:ascii="Calibri" w:hAnsi="Calibri"/>
          <w:sz w:val="22"/>
          <w:szCs w:val="22"/>
        </w:rPr>
      </w:pPr>
    </w:p>
    <w:p w14:paraId="19A1D93A" w14:textId="77777777" w:rsidR="00EB1311" w:rsidRDefault="00EB1311" w:rsidP="00C85939">
      <w:pPr>
        <w:jc w:val="both"/>
        <w:rPr>
          <w:rFonts w:ascii="Calibri" w:hAnsi="Calibri"/>
          <w:sz w:val="22"/>
          <w:szCs w:val="22"/>
        </w:rPr>
      </w:pPr>
    </w:p>
    <w:p w14:paraId="22D3D23B" w14:textId="77777777" w:rsidR="00EB1311" w:rsidRDefault="00EB1311" w:rsidP="00C85939">
      <w:pPr>
        <w:jc w:val="both"/>
        <w:rPr>
          <w:rFonts w:ascii="Calibri" w:hAnsi="Calibri"/>
          <w:sz w:val="22"/>
          <w:szCs w:val="22"/>
        </w:rPr>
      </w:pPr>
    </w:p>
    <w:p w14:paraId="0CDE8010" w14:textId="77777777" w:rsidR="00EB1311" w:rsidRDefault="00EB1311" w:rsidP="00C85939">
      <w:pPr>
        <w:jc w:val="both"/>
        <w:rPr>
          <w:rFonts w:ascii="Calibri" w:hAnsi="Calibri"/>
          <w:sz w:val="22"/>
          <w:szCs w:val="22"/>
        </w:rPr>
      </w:pPr>
    </w:p>
    <w:p w14:paraId="0B2F0C8F" w14:textId="77777777" w:rsidR="00EB1311" w:rsidRDefault="00EB1311" w:rsidP="00C85939">
      <w:pPr>
        <w:jc w:val="both"/>
        <w:rPr>
          <w:rFonts w:ascii="Calibri" w:hAnsi="Calibri"/>
          <w:sz w:val="22"/>
          <w:szCs w:val="22"/>
        </w:rPr>
      </w:pPr>
    </w:p>
    <w:p w14:paraId="2867D718" w14:textId="77777777" w:rsidR="00ED6770" w:rsidRDefault="00ED6770" w:rsidP="00C85939">
      <w:pPr>
        <w:jc w:val="both"/>
        <w:rPr>
          <w:rFonts w:ascii="Calibri" w:hAnsi="Calibri"/>
          <w:sz w:val="22"/>
          <w:szCs w:val="22"/>
        </w:rPr>
      </w:pPr>
    </w:p>
    <w:p w14:paraId="2BE328CA" w14:textId="72C23EA0" w:rsidR="00ED6770" w:rsidRDefault="00ED6770" w:rsidP="00C85939">
      <w:pPr>
        <w:jc w:val="both"/>
        <w:rPr>
          <w:rFonts w:asciiTheme="minorHAnsi" w:hAnsiTheme="minorHAnsi" w:cstheme="majorBidi"/>
          <w:b/>
          <w:bCs/>
        </w:rPr>
      </w:pPr>
      <w:r w:rsidRPr="001045FB">
        <w:rPr>
          <w:rFonts w:asciiTheme="minorHAnsi" w:hAnsiTheme="minorHAnsi" w:cstheme="majorBidi"/>
          <w:b/>
          <w:bCs/>
        </w:rPr>
        <w:t>Annexe 1</w:t>
      </w:r>
      <w:r>
        <w:rPr>
          <w:rFonts w:asciiTheme="minorHAnsi" w:hAnsiTheme="minorHAnsi" w:cstheme="majorBidi"/>
          <w:b/>
          <w:bCs/>
        </w:rPr>
        <w:t xml:space="preserve"> - </w:t>
      </w:r>
      <w:r w:rsidRPr="001045FB">
        <w:rPr>
          <w:rFonts w:asciiTheme="minorHAnsi" w:hAnsiTheme="minorHAnsi" w:cstheme="majorBidi"/>
          <w:b/>
          <w:bCs/>
        </w:rPr>
        <w:t>Cahier des Prescriptions Techniques (CPT)</w:t>
      </w:r>
    </w:p>
    <w:bookmarkStart w:id="1" w:name="_MON_1806890844"/>
    <w:bookmarkEnd w:id="1"/>
    <w:p w14:paraId="666B6590" w14:textId="2C6972F1" w:rsidR="009F5B33" w:rsidRDefault="00EB1311" w:rsidP="00C85939">
      <w:pPr>
        <w:jc w:val="both"/>
        <w:rPr>
          <w:rFonts w:ascii="Calibri" w:hAnsi="Calibri"/>
          <w:sz w:val="22"/>
          <w:szCs w:val="22"/>
        </w:rPr>
      </w:pPr>
      <w:r>
        <w:rPr>
          <w:rFonts w:ascii="Calibri" w:hAnsi="Calibri"/>
          <w:sz w:val="22"/>
          <w:szCs w:val="22"/>
        </w:rPr>
        <w:object w:dxaOrig="1543" w:dyaOrig="995" w14:anchorId="646B51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7.25pt;height:49.5pt" o:ole="">
            <v:imagedata r:id="rId8" o:title=""/>
          </v:shape>
          <o:OLEObject Type="Embed" ProgID="Word.Document.12" ShapeID="_x0000_i1030" DrawAspect="Icon" ObjectID="_1806890990" r:id="rId9">
            <o:FieldCodes>\s</o:FieldCodes>
          </o:OLEObject>
        </w:object>
      </w:r>
    </w:p>
    <w:p w14:paraId="3B1A4E09" w14:textId="77777777" w:rsidR="00496F24" w:rsidRDefault="00496F24" w:rsidP="00C85939">
      <w:pPr>
        <w:jc w:val="both"/>
        <w:rPr>
          <w:rFonts w:ascii="Calibri" w:hAnsi="Calibri"/>
          <w:sz w:val="22"/>
          <w:szCs w:val="22"/>
        </w:rPr>
      </w:pPr>
    </w:p>
    <w:p w14:paraId="739A91B8" w14:textId="77777777" w:rsidR="00496F24" w:rsidRDefault="00496F24" w:rsidP="00C85939">
      <w:pPr>
        <w:jc w:val="both"/>
        <w:rPr>
          <w:rFonts w:ascii="Calibri" w:hAnsi="Calibri"/>
          <w:sz w:val="22"/>
          <w:szCs w:val="22"/>
        </w:rPr>
      </w:pPr>
    </w:p>
    <w:p w14:paraId="5C056DE3" w14:textId="77777777" w:rsidR="00496F24" w:rsidRDefault="00496F24" w:rsidP="00C85939">
      <w:pPr>
        <w:jc w:val="both"/>
        <w:rPr>
          <w:rFonts w:ascii="Calibri" w:hAnsi="Calibri"/>
          <w:sz w:val="22"/>
          <w:szCs w:val="22"/>
        </w:rPr>
      </w:pPr>
    </w:p>
    <w:p w14:paraId="0D26BF87" w14:textId="77777777" w:rsidR="00496F24" w:rsidRDefault="00496F24" w:rsidP="00C85939">
      <w:pPr>
        <w:jc w:val="both"/>
        <w:rPr>
          <w:rFonts w:ascii="Calibri" w:hAnsi="Calibri"/>
          <w:sz w:val="22"/>
          <w:szCs w:val="22"/>
        </w:rPr>
      </w:pPr>
    </w:p>
    <w:p w14:paraId="6AA0BF56" w14:textId="77777777" w:rsidR="00496F24" w:rsidRDefault="00496F24" w:rsidP="00C85939">
      <w:pPr>
        <w:jc w:val="both"/>
        <w:rPr>
          <w:rFonts w:ascii="Calibri" w:hAnsi="Calibri"/>
          <w:sz w:val="22"/>
          <w:szCs w:val="22"/>
        </w:rPr>
      </w:pPr>
    </w:p>
    <w:p w14:paraId="669A1F71" w14:textId="77777777" w:rsidR="00496F24" w:rsidRDefault="00496F24" w:rsidP="00C85939">
      <w:pPr>
        <w:jc w:val="both"/>
        <w:rPr>
          <w:rFonts w:ascii="Calibri" w:hAnsi="Calibri"/>
          <w:sz w:val="22"/>
          <w:szCs w:val="22"/>
        </w:rPr>
      </w:pPr>
    </w:p>
    <w:p w14:paraId="2BB894AE" w14:textId="77777777" w:rsidR="00496F24" w:rsidRDefault="00496F24" w:rsidP="00C85939">
      <w:pPr>
        <w:jc w:val="both"/>
        <w:rPr>
          <w:rFonts w:ascii="Calibri" w:hAnsi="Calibri"/>
          <w:sz w:val="22"/>
          <w:szCs w:val="22"/>
        </w:rPr>
      </w:pPr>
    </w:p>
    <w:p w14:paraId="43B64293" w14:textId="77777777" w:rsidR="00496F24" w:rsidRDefault="00496F24" w:rsidP="00C85939">
      <w:pPr>
        <w:jc w:val="both"/>
        <w:rPr>
          <w:rFonts w:ascii="Calibri" w:hAnsi="Calibri"/>
          <w:sz w:val="22"/>
          <w:szCs w:val="22"/>
        </w:rPr>
      </w:pPr>
    </w:p>
    <w:p w14:paraId="601C0E27" w14:textId="77777777" w:rsidR="00496F24" w:rsidRDefault="00496F24" w:rsidP="00C85939">
      <w:pPr>
        <w:jc w:val="both"/>
        <w:rPr>
          <w:rFonts w:ascii="Calibri" w:hAnsi="Calibri"/>
          <w:sz w:val="22"/>
          <w:szCs w:val="22"/>
        </w:rPr>
      </w:pPr>
    </w:p>
    <w:p w14:paraId="7BAA1865" w14:textId="77777777" w:rsidR="00496F24" w:rsidRDefault="00496F24" w:rsidP="00C85939">
      <w:pPr>
        <w:jc w:val="both"/>
        <w:rPr>
          <w:rFonts w:ascii="Calibri" w:hAnsi="Calibri"/>
          <w:sz w:val="22"/>
          <w:szCs w:val="22"/>
        </w:rPr>
      </w:pPr>
    </w:p>
    <w:p w14:paraId="0EFD05DE" w14:textId="77777777" w:rsidR="00496F24" w:rsidRDefault="00496F24" w:rsidP="00C85939">
      <w:pPr>
        <w:jc w:val="both"/>
        <w:rPr>
          <w:rFonts w:ascii="Calibri" w:hAnsi="Calibri"/>
          <w:sz w:val="22"/>
          <w:szCs w:val="22"/>
        </w:rPr>
      </w:pPr>
    </w:p>
    <w:p w14:paraId="0F1F34BD" w14:textId="77777777" w:rsidR="00496F24" w:rsidRDefault="00496F24" w:rsidP="00C85939">
      <w:pPr>
        <w:jc w:val="both"/>
        <w:rPr>
          <w:rFonts w:ascii="Calibri" w:hAnsi="Calibri"/>
          <w:sz w:val="22"/>
          <w:szCs w:val="22"/>
        </w:rPr>
      </w:pPr>
    </w:p>
    <w:p w14:paraId="4E298F94" w14:textId="77777777" w:rsidR="00496F24" w:rsidRDefault="00496F24" w:rsidP="00C85939">
      <w:pPr>
        <w:jc w:val="both"/>
        <w:rPr>
          <w:rFonts w:ascii="Calibri" w:hAnsi="Calibri"/>
          <w:sz w:val="22"/>
          <w:szCs w:val="22"/>
        </w:rPr>
      </w:pPr>
    </w:p>
    <w:p w14:paraId="45C06334" w14:textId="77777777" w:rsidR="00496F24" w:rsidRDefault="00496F24" w:rsidP="00C85939">
      <w:pPr>
        <w:jc w:val="both"/>
        <w:rPr>
          <w:rFonts w:ascii="Calibri" w:hAnsi="Calibri"/>
          <w:sz w:val="22"/>
          <w:szCs w:val="22"/>
        </w:rPr>
      </w:pPr>
    </w:p>
    <w:p w14:paraId="3F28D3E2" w14:textId="77777777" w:rsidR="00496F24" w:rsidRDefault="00496F24" w:rsidP="00C85939">
      <w:pPr>
        <w:jc w:val="both"/>
        <w:rPr>
          <w:rFonts w:ascii="Calibri" w:hAnsi="Calibri"/>
          <w:sz w:val="22"/>
          <w:szCs w:val="22"/>
        </w:rPr>
      </w:pPr>
    </w:p>
    <w:p w14:paraId="05E62E70" w14:textId="77777777" w:rsidR="00496F24" w:rsidRDefault="00496F24" w:rsidP="00C85939">
      <w:pPr>
        <w:jc w:val="both"/>
        <w:rPr>
          <w:rFonts w:ascii="Calibri" w:hAnsi="Calibri"/>
          <w:sz w:val="22"/>
          <w:szCs w:val="22"/>
        </w:rPr>
      </w:pPr>
    </w:p>
    <w:p w14:paraId="752760E2" w14:textId="77777777" w:rsidR="00496F24" w:rsidRDefault="00496F24" w:rsidP="00C85939">
      <w:pPr>
        <w:jc w:val="both"/>
        <w:rPr>
          <w:rFonts w:ascii="Calibri" w:hAnsi="Calibri"/>
          <w:sz w:val="22"/>
          <w:szCs w:val="22"/>
        </w:rPr>
      </w:pPr>
    </w:p>
    <w:p w14:paraId="64170E80" w14:textId="77777777" w:rsidR="00496F24" w:rsidRDefault="00496F24" w:rsidP="00C85939">
      <w:pPr>
        <w:jc w:val="both"/>
        <w:rPr>
          <w:rFonts w:ascii="Calibri" w:hAnsi="Calibri"/>
          <w:sz w:val="22"/>
          <w:szCs w:val="22"/>
        </w:rPr>
      </w:pPr>
    </w:p>
    <w:p w14:paraId="49A32965" w14:textId="77777777" w:rsidR="00496F24" w:rsidRDefault="00496F24" w:rsidP="00C85939">
      <w:pPr>
        <w:jc w:val="both"/>
        <w:rPr>
          <w:rFonts w:ascii="Calibri" w:hAnsi="Calibri"/>
          <w:sz w:val="22"/>
          <w:szCs w:val="22"/>
        </w:rPr>
      </w:pPr>
    </w:p>
    <w:p w14:paraId="252A32AF" w14:textId="77777777" w:rsidR="00496F24" w:rsidRDefault="00496F24" w:rsidP="00C85939">
      <w:pPr>
        <w:jc w:val="both"/>
        <w:rPr>
          <w:rFonts w:ascii="Calibri" w:hAnsi="Calibri"/>
          <w:sz w:val="22"/>
          <w:szCs w:val="22"/>
        </w:rPr>
      </w:pPr>
    </w:p>
    <w:p w14:paraId="4CB3FCB8" w14:textId="77777777" w:rsidR="00496F24" w:rsidRDefault="00496F24" w:rsidP="00C85939">
      <w:pPr>
        <w:jc w:val="both"/>
        <w:rPr>
          <w:rFonts w:ascii="Calibri" w:hAnsi="Calibri"/>
          <w:sz w:val="22"/>
          <w:szCs w:val="22"/>
        </w:rPr>
      </w:pPr>
    </w:p>
    <w:p w14:paraId="789D3289" w14:textId="77777777" w:rsidR="00496F24" w:rsidRDefault="00496F24" w:rsidP="00C85939">
      <w:pPr>
        <w:jc w:val="both"/>
        <w:rPr>
          <w:rFonts w:ascii="Calibri" w:hAnsi="Calibri"/>
          <w:sz w:val="22"/>
          <w:szCs w:val="22"/>
        </w:rPr>
      </w:pPr>
    </w:p>
    <w:p w14:paraId="2E386490" w14:textId="77777777" w:rsidR="00496F24" w:rsidRDefault="00496F24" w:rsidP="00C85939">
      <w:pPr>
        <w:jc w:val="both"/>
        <w:rPr>
          <w:rFonts w:ascii="Calibri" w:hAnsi="Calibri"/>
          <w:sz w:val="22"/>
          <w:szCs w:val="22"/>
        </w:rPr>
      </w:pPr>
    </w:p>
    <w:p w14:paraId="76204A61" w14:textId="77777777" w:rsidR="00496F24" w:rsidRDefault="00496F24" w:rsidP="00C85939">
      <w:pPr>
        <w:jc w:val="both"/>
        <w:rPr>
          <w:rFonts w:ascii="Calibri" w:hAnsi="Calibri"/>
          <w:sz w:val="22"/>
          <w:szCs w:val="22"/>
        </w:rPr>
      </w:pPr>
    </w:p>
    <w:p w14:paraId="545B990C" w14:textId="77777777" w:rsidR="00496F24" w:rsidRDefault="00496F24" w:rsidP="00C85939">
      <w:pPr>
        <w:jc w:val="both"/>
        <w:rPr>
          <w:rFonts w:ascii="Calibri" w:hAnsi="Calibri"/>
          <w:sz w:val="22"/>
          <w:szCs w:val="22"/>
        </w:rPr>
      </w:pPr>
    </w:p>
    <w:p w14:paraId="4E0E87BB" w14:textId="77777777" w:rsidR="00496F24" w:rsidRDefault="00496F24" w:rsidP="00C85939">
      <w:pPr>
        <w:jc w:val="both"/>
        <w:rPr>
          <w:rFonts w:ascii="Calibri" w:hAnsi="Calibri"/>
          <w:sz w:val="22"/>
          <w:szCs w:val="22"/>
        </w:rPr>
      </w:pPr>
    </w:p>
    <w:p w14:paraId="1AF0147E" w14:textId="77777777" w:rsidR="00496F24" w:rsidRDefault="00496F24" w:rsidP="00C85939">
      <w:pPr>
        <w:jc w:val="both"/>
        <w:rPr>
          <w:rFonts w:ascii="Calibri" w:hAnsi="Calibri"/>
          <w:sz w:val="22"/>
          <w:szCs w:val="22"/>
        </w:rPr>
      </w:pPr>
    </w:p>
    <w:p w14:paraId="71F58472" w14:textId="77777777" w:rsidR="00496F24" w:rsidRDefault="00496F24" w:rsidP="00C85939">
      <w:pPr>
        <w:jc w:val="both"/>
        <w:rPr>
          <w:rFonts w:ascii="Calibri" w:hAnsi="Calibri"/>
          <w:sz w:val="22"/>
          <w:szCs w:val="22"/>
        </w:rPr>
      </w:pPr>
    </w:p>
    <w:p w14:paraId="5F5E5B6B" w14:textId="77777777" w:rsidR="00496F24" w:rsidRDefault="00496F24" w:rsidP="00C85939">
      <w:pPr>
        <w:jc w:val="both"/>
        <w:rPr>
          <w:rFonts w:ascii="Calibri" w:hAnsi="Calibri"/>
          <w:sz w:val="22"/>
          <w:szCs w:val="22"/>
        </w:rPr>
      </w:pPr>
    </w:p>
    <w:p w14:paraId="1FAAC93D" w14:textId="77777777" w:rsidR="00496F24" w:rsidRDefault="00496F24" w:rsidP="00C85939">
      <w:pPr>
        <w:jc w:val="both"/>
        <w:rPr>
          <w:rFonts w:ascii="Calibri" w:hAnsi="Calibri"/>
          <w:sz w:val="22"/>
          <w:szCs w:val="22"/>
        </w:rPr>
      </w:pPr>
    </w:p>
    <w:p w14:paraId="61693459" w14:textId="77777777" w:rsidR="00496F24" w:rsidRDefault="00496F24" w:rsidP="00C85939">
      <w:pPr>
        <w:jc w:val="both"/>
        <w:rPr>
          <w:rFonts w:ascii="Calibri" w:hAnsi="Calibri"/>
          <w:sz w:val="22"/>
          <w:szCs w:val="22"/>
        </w:rPr>
      </w:pPr>
    </w:p>
    <w:p w14:paraId="217AF0F6" w14:textId="77777777" w:rsidR="00496F24" w:rsidRDefault="00496F24" w:rsidP="00C85939">
      <w:pPr>
        <w:jc w:val="both"/>
        <w:rPr>
          <w:rFonts w:ascii="Calibri" w:hAnsi="Calibri"/>
          <w:sz w:val="22"/>
          <w:szCs w:val="22"/>
        </w:rPr>
      </w:pPr>
    </w:p>
    <w:p w14:paraId="1F6DAFE1" w14:textId="77777777" w:rsidR="00496F24" w:rsidRDefault="00496F24" w:rsidP="00C85939">
      <w:pPr>
        <w:jc w:val="both"/>
        <w:rPr>
          <w:rFonts w:ascii="Calibri" w:hAnsi="Calibri"/>
          <w:sz w:val="22"/>
          <w:szCs w:val="22"/>
        </w:rPr>
      </w:pPr>
    </w:p>
    <w:p w14:paraId="2DDF2C53" w14:textId="77777777" w:rsidR="00496F24" w:rsidRDefault="00496F24" w:rsidP="00C85939">
      <w:pPr>
        <w:jc w:val="both"/>
        <w:rPr>
          <w:rFonts w:ascii="Calibri" w:hAnsi="Calibri"/>
          <w:sz w:val="22"/>
          <w:szCs w:val="22"/>
        </w:rPr>
      </w:pPr>
    </w:p>
    <w:p w14:paraId="50E99F67" w14:textId="77777777" w:rsidR="00496F24" w:rsidRDefault="00496F24" w:rsidP="00C85939">
      <w:pPr>
        <w:jc w:val="both"/>
        <w:rPr>
          <w:rFonts w:ascii="Calibri" w:hAnsi="Calibri"/>
          <w:sz w:val="22"/>
          <w:szCs w:val="22"/>
        </w:rPr>
      </w:pPr>
    </w:p>
    <w:p w14:paraId="1CD51347" w14:textId="77777777" w:rsidR="00496F24" w:rsidRDefault="00496F24" w:rsidP="00C85939">
      <w:pPr>
        <w:jc w:val="both"/>
        <w:rPr>
          <w:rFonts w:ascii="Calibri" w:hAnsi="Calibri"/>
          <w:sz w:val="22"/>
          <w:szCs w:val="22"/>
        </w:rPr>
      </w:pPr>
    </w:p>
    <w:p w14:paraId="24D9EA2A" w14:textId="77777777" w:rsidR="00496F24" w:rsidRDefault="00496F24" w:rsidP="00C85939">
      <w:pPr>
        <w:jc w:val="both"/>
        <w:rPr>
          <w:rFonts w:ascii="Calibri" w:hAnsi="Calibri"/>
          <w:sz w:val="22"/>
          <w:szCs w:val="22"/>
        </w:rPr>
      </w:pPr>
    </w:p>
    <w:p w14:paraId="3A52B077" w14:textId="77777777" w:rsidR="00496F24" w:rsidRDefault="00496F24" w:rsidP="00C85939">
      <w:pPr>
        <w:jc w:val="both"/>
        <w:rPr>
          <w:rFonts w:ascii="Calibri" w:hAnsi="Calibri"/>
          <w:sz w:val="22"/>
          <w:szCs w:val="22"/>
        </w:rPr>
      </w:pPr>
    </w:p>
    <w:p w14:paraId="388159BA" w14:textId="77777777" w:rsidR="00496F24" w:rsidRDefault="00496F24" w:rsidP="00C85939">
      <w:pPr>
        <w:jc w:val="both"/>
        <w:rPr>
          <w:rFonts w:ascii="Calibri" w:hAnsi="Calibri"/>
          <w:sz w:val="22"/>
          <w:szCs w:val="22"/>
        </w:rPr>
      </w:pPr>
    </w:p>
    <w:p w14:paraId="50D5D36E" w14:textId="77777777" w:rsidR="00496F24" w:rsidRDefault="00496F24" w:rsidP="00C85939">
      <w:pPr>
        <w:jc w:val="both"/>
        <w:rPr>
          <w:rFonts w:ascii="Calibri" w:hAnsi="Calibri"/>
          <w:sz w:val="22"/>
          <w:szCs w:val="22"/>
        </w:rPr>
      </w:pPr>
    </w:p>
    <w:p w14:paraId="49B03B3C" w14:textId="77777777" w:rsidR="00496F24" w:rsidRDefault="00496F24" w:rsidP="00C85939">
      <w:pPr>
        <w:jc w:val="both"/>
        <w:rPr>
          <w:rFonts w:ascii="Calibri" w:hAnsi="Calibri"/>
          <w:sz w:val="22"/>
          <w:szCs w:val="22"/>
        </w:rPr>
      </w:pPr>
    </w:p>
    <w:p w14:paraId="3A1257DC" w14:textId="77777777" w:rsidR="00496F24" w:rsidRDefault="00496F24" w:rsidP="00C85939">
      <w:pPr>
        <w:jc w:val="both"/>
        <w:rPr>
          <w:rFonts w:ascii="Calibri" w:hAnsi="Calibri"/>
          <w:sz w:val="22"/>
          <w:szCs w:val="22"/>
        </w:rPr>
      </w:pPr>
    </w:p>
    <w:p w14:paraId="4CE2D4D4" w14:textId="77777777" w:rsidR="00496F24" w:rsidRDefault="00496F24" w:rsidP="00C85939">
      <w:pPr>
        <w:jc w:val="both"/>
        <w:rPr>
          <w:rFonts w:ascii="Calibri" w:hAnsi="Calibri"/>
          <w:sz w:val="22"/>
          <w:szCs w:val="22"/>
        </w:rPr>
      </w:pPr>
    </w:p>
    <w:p w14:paraId="1C95EF17" w14:textId="77777777" w:rsidR="00496F24" w:rsidRDefault="00496F24" w:rsidP="00C85939">
      <w:pPr>
        <w:jc w:val="both"/>
        <w:rPr>
          <w:rFonts w:ascii="Calibri" w:hAnsi="Calibri"/>
          <w:sz w:val="22"/>
          <w:szCs w:val="22"/>
        </w:rPr>
      </w:pPr>
    </w:p>
    <w:p w14:paraId="50CD991C" w14:textId="77777777" w:rsidR="00496F24" w:rsidRDefault="00496F24" w:rsidP="00C85939">
      <w:pPr>
        <w:jc w:val="both"/>
        <w:rPr>
          <w:rFonts w:ascii="Calibri" w:hAnsi="Calibri"/>
          <w:sz w:val="22"/>
          <w:szCs w:val="22"/>
        </w:rPr>
      </w:pPr>
    </w:p>
    <w:p w14:paraId="5D56359A" w14:textId="77777777" w:rsidR="00496F24" w:rsidRPr="00496F24" w:rsidRDefault="00496F24" w:rsidP="00496F24">
      <w:pPr>
        <w:jc w:val="both"/>
        <w:rPr>
          <w:rFonts w:ascii="Calibri" w:hAnsi="Calibri"/>
          <w:b/>
          <w:bCs/>
          <w:sz w:val="22"/>
          <w:szCs w:val="22"/>
        </w:rPr>
      </w:pPr>
      <w:r w:rsidRPr="00496F24">
        <w:rPr>
          <w:rFonts w:ascii="Calibri" w:hAnsi="Calibri"/>
          <w:b/>
          <w:bCs/>
          <w:sz w:val="22"/>
          <w:szCs w:val="22"/>
        </w:rPr>
        <w:t>Annexe 2 – Attestation de visite</w:t>
      </w:r>
    </w:p>
    <w:p w14:paraId="4F534F01" w14:textId="40995A54" w:rsidR="00496F24" w:rsidRPr="00496F24" w:rsidRDefault="00496F24" w:rsidP="00496F24">
      <w:pPr>
        <w:jc w:val="both"/>
        <w:rPr>
          <w:rFonts w:ascii="Calibri" w:hAnsi="Calibri"/>
          <w:b/>
          <w:bCs/>
          <w:sz w:val="22"/>
          <w:szCs w:val="22"/>
        </w:rPr>
      </w:pPr>
    </w:p>
    <w:bookmarkStart w:id="2" w:name="_MON_1806890821"/>
    <w:bookmarkEnd w:id="2"/>
    <w:p w14:paraId="427DE2AB" w14:textId="13FF98E0" w:rsidR="00496F24" w:rsidRDefault="00EB1311" w:rsidP="00C85939">
      <w:pPr>
        <w:jc w:val="both"/>
        <w:rPr>
          <w:rFonts w:ascii="Calibri" w:hAnsi="Calibri"/>
          <w:sz w:val="22"/>
          <w:szCs w:val="22"/>
        </w:rPr>
      </w:pPr>
      <w:r>
        <w:rPr>
          <w:rFonts w:ascii="Calibri" w:hAnsi="Calibri"/>
          <w:sz w:val="22"/>
          <w:szCs w:val="22"/>
        </w:rPr>
        <w:object w:dxaOrig="1543" w:dyaOrig="995" w14:anchorId="4F987F79">
          <v:shape id="_x0000_i1028" type="#_x0000_t75" style="width:77.25pt;height:49.5pt" o:ole="">
            <v:imagedata r:id="rId10" o:title=""/>
          </v:shape>
          <o:OLEObject Type="Embed" ProgID="Word.Document.12" ShapeID="_x0000_i1028" DrawAspect="Icon" ObjectID="_1806890991" r:id="rId11">
            <o:FieldCodes>\s</o:FieldCodes>
          </o:OLEObject>
        </w:object>
      </w:r>
    </w:p>
    <w:sectPr w:rsidR="00496F24" w:rsidSect="00EB1311">
      <w:headerReference w:type="even" r:id="rId12"/>
      <w:headerReference w:type="default" r:id="rId13"/>
      <w:footerReference w:type="even" r:id="rId14"/>
      <w:footerReference w:type="default" r:id="rId15"/>
      <w:headerReference w:type="first" r:id="rId16"/>
      <w:footerReference w:type="first" r:id="rId17"/>
      <w:pgSz w:w="11906" w:h="16838"/>
      <w:pgMar w:top="1560"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71DBB" w14:textId="77777777" w:rsidR="006A6262" w:rsidRDefault="006A6262">
      <w:r>
        <w:separator/>
      </w:r>
    </w:p>
  </w:endnote>
  <w:endnote w:type="continuationSeparator" w:id="0">
    <w:p w14:paraId="5AC79B79" w14:textId="77777777" w:rsidR="006A6262" w:rsidRDefault="006A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AAA1C" w14:textId="1CCD95AA"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EB7E1E">
      <w:rPr>
        <w:rStyle w:val="Numrodepage"/>
        <w:rFonts w:ascii="Calibri" w:hAnsi="Calibri"/>
        <w:noProof/>
        <w:sz w:val="20"/>
        <w:szCs w:val="20"/>
      </w:rPr>
      <w:t>4</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60F47FD9"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Content>
        <w:sdt>
          <w:sdtPr>
            <w:rPr>
              <w:rFonts w:asciiTheme="minorHAnsi" w:hAnsiTheme="minorHAnsi"/>
              <w:sz w:val="22"/>
            </w:rPr>
            <w:id w:val="-1769616900"/>
            <w:docPartObj>
              <w:docPartGallery w:val="Page Numbers (Top of Page)"/>
              <w:docPartUnique/>
            </w:docPartObj>
          </w:sdt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EB7E1E">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EB7E1E">
              <w:rPr>
                <w:rFonts w:asciiTheme="minorHAnsi" w:hAnsiTheme="minorHAnsi"/>
                <w:b/>
                <w:bCs/>
                <w:noProof/>
                <w:sz w:val="22"/>
              </w:rPr>
              <w:t>4</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8E13" w14:textId="77777777" w:rsidR="006A6262" w:rsidRDefault="006A6262">
      <w:r>
        <w:separator/>
      </w:r>
    </w:p>
  </w:footnote>
  <w:footnote w:type="continuationSeparator" w:id="0">
    <w:p w14:paraId="69DE176C" w14:textId="77777777" w:rsidR="006A6262" w:rsidRDefault="006A6262">
      <w:r>
        <w:continuationSeparator/>
      </w:r>
    </w:p>
  </w:footnote>
  <w:footnote w:id="1">
    <w:p w14:paraId="5EE14118" w14:textId="0CDBFB04" w:rsidR="00EB1311" w:rsidRDefault="00EB1311">
      <w:pPr>
        <w:pStyle w:val="Notedebasdepage"/>
      </w:pPr>
      <w:r>
        <w:rPr>
          <w:rStyle w:val="Appelnotedebasdep"/>
        </w:rPr>
        <w:footnoteRef/>
      </w:r>
      <w:r>
        <w:t xml:space="preserve"> Les livrables sont applicables </w:t>
      </w:r>
      <w:proofErr w:type="gramStart"/>
      <w:r>
        <w:t>au deux lots</w:t>
      </w:r>
      <w:proofErr w:type="gramEnd"/>
      <w:r>
        <w:t xml:space="preserve"> car les travaux vont commencer en même temps.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451815902" name="Image 45181590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1308470702" name="Image 1308470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44086158" name="Image 144086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928"/>
        </w:tabs>
        <w:ind w:left="928"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2854B7F"/>
    <w:multiLevelType w:val="hybridMultilevel"/>
    <w:tmpl w:val="2752F0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2"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B12D36"/>
    <w:multiLevelType w:val="hybridMultilevel"/>
    <w:tmpl w:val="CEFE7C34"/>
    <w:lvl w:ilvl="0" w:tplc="624EE800">
      <w:start w:val="10"/>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9"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214BBA"/>
    <w:multiLevelType w:val="hybridMultilevel"/>
    <w:tmpl w:val="A252CBDA"/>
    <w:lvl w:ilvl="0" w:tplc="F06CE4D8">
      <w:start w:val="4"/>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6"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2237948">
    <w:abstractNumId w:val="9"/>
  </w:num>
  <w:num w:numId="2" w16cid:durableId="959922339">
    <w:abstractNumId w:val="39"/>
  </w:num>
  <w:num w:numId="3" w16cid:durableId="439958625">
    <w:abstractNumId w:val="25"/>
  </w:num>
  <w:num w:numId="4" w16cid:durableId="77796766">
    <w:abstractNumId w:val="12"/>
  </w:num>
  <w:num w:numId="5" w16cid:durableId="675308302">
    <w:abstractNumId w:val="48"/>
  </w:num>
  <w:num w:numId="6" w16cid:durableId="1508247731">
    <w:abstractNumId w:val="4"/>
  </w:num>
  <w:num w:numId="7" w16cid:durableId="1709911160">
    <w:abstractNumId w:val="10"/>
  </w:num>
  <w:num w:numId="8" w16cid:durableId="1802961679">
    <w:abstractNumId w:val="32"/>
  </w:num>
  <w:num w:numId="9" w16cid:durableId="171841429">
    <w:abstractNumId w:val="13"/>
  </w:num>
  <w:num w:numId="10" w16cid:durableId="2095853385">
    <w:abstractNumId w:val="0"/>
  </w:num>
  <w:num w:numId="11" w16cid:durableId="2134203781">
    <w:abstractNumId w:val="16"/>
  </w:num>
  <w:num w:numId="12" w16cid:durableId="915942728">
    <w:abstractNumId w:val="27"/>
  </w:num>
  <w:num w:numId="13" w16cid:durableId="1633291284">
    <w:abstractNumId w:val="24"/>
  </w:num>
  <w:num w:numId="14" w16cid:durableId="1972708989">
    <w:abstractNumId w:val="7"/>
  </w:num>
  <w:num w:numId="15" w16cid:durableId="808016109">
    <w:abstractNumId w:val="18"/>
  </w:num>
  <w:num w:numId="16" w16cid:durableId="456876641">
    <w:abstractNumId w:val="14"/>
  </w:num>
  <w:num w:numId="17" w16cid:durableId="1324165809">
    <w:abstractNumId w:val="2"/>
  </w:num>
  <w:num w:numId="18" w16cid:durableId="1919359537">
    <w:abstractNumId w:val="19"/>
  </w:num>
  <w:num w:numId="19" w16cid:durableId="379594319">
    <w:abstractNumId w:val="17"/>
  </w:num>
  <w:num w:numId="20" w16cid:durableId="2006934296">
    <w:abstractNumId w:val="42"/>
  </w:num>
  <w:num w:numId="21" w16cid:durableId="2069374859">
    <w:abstractNumId w:val="36"/>
  </w:num>
  <w:num w:numId="22" w16cid:durableId="45180379">
    <w:abstractNumId w:val="8"/>
  </w:num>
  <w:num w:numId="23" w16cid:durableId="69889684">
    <w:abstractNumId w:val="41"/>
  </w:num>
  <w:num w:numId="24" w16cid:durableId="1095590865">
    <w:abstractNumId w:val="22"/>
  </w:num>
  <w:num w:numId="25" w16cid:durableId="667365809">
    <w:abstractNumId w:val="33"/>
  </w:num>
  <w:num w:numId="26" w16cid:durableId="1271014445">
    <w:abstractNumId w:val="29"/>
  </w:num>
  <w:num w:numId="27" w16cid:durableId="655688139">
    <w:abstractNumId w:val="31"/>
  </w:num>
  <w:num w:numId="28" w16cid:durableId="1522930817">
    <w:abstractNumId w:val="11"/>
  </w:num>
  <w:num w:numId="29" w16cid:durableId="1738019202">
    <w:abstractNumId w:val="38"/>
  </w:num>
  <w:num w:numId="30" w16cid:durableId="1979262486">
    <w:abstractNumId w:val="47"/>
  </w:num>
  <w:num w:numId="31" w16cid:durableId="982730771">
    <w:abstractNumId w:val="43"/>
  </w:num>
  <w:num w:numId="32" w16cid:durableId="99492079">
    <w:abstractNumId w:val="40"/>
  </w:num>
  <w:num w:numId="33" w16cid:durableId="2090273685">
    <w:abstractNumId w:val="45"/>
  </w:num>
  <w:num w:numId="34" w16cid:durableId="1889150240">
    <w:abstractNumId w:val="6"/>
  </w:num>
  <w:num w:numId="35" w16cid:durableId="454834266">
    <w:abstractNumId w:val="28"/>
  </w:num>
  <w:num w:numId="36" w16cid:durableId="759519724">
    <w:abstractNumId w:val="30"/>
  </w:num>
  <w:num w:numId="37" w16cid:durableId="116292890">
    <w:abstractNumId w:val="21"/>
  </w:num>
  <w:num w:numId="38" w16cid:durableId="1725328035">
    <w:abstractNumId w:val="15"/>
  </w:num>
  <w:num w:numId="39" w16cid:durableId="1698123053">
    <w:abstractNumId w:val="23"/>
  </w:num>
  <w:num w:numId="40" w16cid:durableId="172770235">
    <w:abstractNumId w:val="34"/>
  </w:num>
  <w:num w:numId="41" w16cid:durableId="1010330610">
    <w:abstractNumId w:val="37"/>
  </w:num>
  <w:num w:numId="42" w16cid:durableId="1294287871">
    <w:abstractNumId w:val="44"/>
  </w:num>
  <w:num w:numId="43" w16cid:durableId="1705444491">
    <w:abstractNumId w:val="5"/>
  </w:num>
  <w:num w:numId="44" w16cid:durableId="1144203695">
    <w:abstractNumId w:val="3"/>
  </w:num>
  <w:num w:numId="45" w16cid:durableId="1423263100">
    <w:abstractNumId w:val="46"/>
  </w:num>
  <w:num w:numId="46" w16cid:durableId="1265843165">
    <w:abstractNumId w:val="1"/>
  </w:num>
  <w:num w:numId="47" w16cid:durableId="1804275717">
    <w:abstractNumId w:val="20"/>
  </w:num>
  <w:num w:numId="48" w16cid:durableId="1483161976">
    <w:abstractNumId w:val="35"/>
  </w:num>
  <w:num w:numId="49" w16cid:durableId="156953408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oucef Seg">
    <w15:presenceInfo w15:providerId="None" w15:userId="Youcef Se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D5B"/>
    <w:rsid w:val="00023D47"/>
    <w:rsid w:val="00030FE2"/>
    <w:rsid w:val="00043041"/>
    <w:rsid w:val="000461B3"/>
    <w:rsid w:val="000466D2"/>
    <w:rsid w:val="0005150B"/>
    <w:rsid w:val="00053BD0"/>
    <w:rsid w:val="00055547"/>
    <w:rsid w:val="00060146"/>
    <w:rsid w:val="000630CD"/>
    <w:rsid w:val="00067734"/>
    <w:rsid w:val="0007063D"/>
    <w:rsid w:val="00074E17"/>
    <w:rsid w:val="000942EE"/>
    <w:rsid w:val="0009628C"/>
    <w:rsid w:val="000972A8"/>
    <w:rsid w:val="000B23F1"/>
    <w:rsid w:val="000B5012"/>
    <w:rsid w:val="000B7D24"/>
    <w:rsid w:val="000C38CD"/>
    <w:rsid w:val="000C4797"/>
    <w:rsid w:val="000D0C1B"/>
    <w:rsid w:val="000E75D7"/>
    <w:rsid w:val="001045FB"/>
    <w:rsid w:val="0010576D"/>
    <w:rsid w:val="0010646A"/>
    <w:rsid w:val="001133D5"/>
    <w:rsid w:val="001343FC"/>
    <w:rsid w:val="00135AF5"/>
    <w:rsid w:val="001441C8"/>
    <w:rsid w:val="00161C54"/>
    <w:rsid w:val="0016429A"/>
    <w:rsid w:val="0017140E"/>
    <w:rsid w:val="00181B27"/>
    <w:rsid w:val="00182325"/>
    <w:rsid w:val="001861DC"/>
    <w:rsid w:val="00187AD4"/>
    <w:rsid w:val="001927C4"/>
    <w:rsid w:val="0019451A"/>
    <w:rsid w:val="001A29FD"/>
    <w:rsid w:val="001B406D"/>
    <w:rsid w:val="001B7333"/>
    <w:rsid w:val="001C0A31"/>
    <w:rsid w:val="001C534A"/>
    <w:rsid w:val="001C6D6C"/>
    <w:rsid w:val="001D27F6"/>
    <w:rsid w:val="001D6119"/>
    <w:rsid w:val="001E5EB8"/>
    <w:rsid w:val="001E6E76"/>
    <w:rsid w:val="0020249E"/>
    <w:rsid w:val="00225A55"/>
    <w:rsid w:val="00257A40"/>
    <w:rsid w:val="00257AA9"/>
    <w:rsid w:val="00261EB0"/>
    <w:rsid w:val="00281B2F"/>
    <w:rsid w:val="00283E74"/>
    <w:rsid w:val="00292DA8"/>
    <w:rsid w:val="002A361E"/>
    <w:rsid w:val="002A76A7"/>
    <w:rsid w:val="002B12A1"/>
    <w:rsid w:val="002B55DC"/>
    <w:rsid w:val="002B6697"/>
    <w:rsid w:val="002C2D52"/>
    <w:rsid w:val="002C6EDB"/>
    <w:rsid w:val="002D64BE"/>
    <w:rsid w:val="002E2558"/>
    <w:rsid w:val="002F3C2E"/>
    <w:rsid w:val="002F4775"/>
    <w:rsid w:val="002F56B7"/>
    <w:rsid w:val="00303F8B"/>
    <w:rsid w:val="00304DFC"/>
    <w:rsid w:val="00310F15"/>
    <w:rsid w:val="00320ED4"/>
    <w:rsid w:val="00342D93"/>
    <w:rsid w:val="0035719D"/>
    <w:rsid w:val="00361C7F"/>
    <w:rsid w:val="00361E2D"/>
    <w:rsid w:val="0036493B"/>
    <w:rsid w:val="00373D7B"/>
    <w:rsid w:val="003772F0"/>
    <w:rsid w:val="00390C30"/>
    <w:rsid w:val="003A0700"/>
    <w:rsid w:val="003A7185"/>
    <w:rsid w:val="003A7507"/>
    <w:rsid w:val="003B79B7"/>
    <w:rsid w:val="0041571A"/>
    <w:rsid w:val="004252AC"/>
    <w:rsid w:val="0047117E"/>
    <w:rsid w:val="00475709"/>
    <w:rsid w:val="00483E58"/>
    <w:rsid w:val="00496F24"/>
    <w:rsid w:val="004A529D"/>
    <w:rsid w:val="004B27A3"/>
    <w:rsid w:val="004B4F74"/>
    <w:rsid w:val="004B73C3"/>
    <w:rsid w:val="004B7D32"/>
    <w:rsid w:val="004C1D0E"/>
    <w:rsid w:val="004D28C2"/>
    <w:rsid w:val="004D4894"/>
    <w:rsid w:val="004F0DD7"/>
    <w:rsid w:val="00504682"/>
    <w:rsid w:val="00527F33"/>
    <w:rsid w:val="005433DB"/>
    <w:rsid w:val="00544DBE"/>
    <w:rsid w:val="005543AC"/>
    <w:rsid w:val="005568BE"/>
    <w:rsid w:val="00561408"/>
    <w:rsid w:val="00562076"/>
    <w:rsid w:val="005640DD"/>
    <w:rsid w:val="00566B92"/>
    <w:rsid w:val="00570273"/>
    <w:rsid w:val="005705AC"/>
    <w:rsid w:val="00572A2F"/>
    <w:rsid w:val="00573F5D"/>
    <w:rsid w:val="00582DF4"/>
    <w:rsid w:val="005A0EBB"/>
    <w:rsid w:val="005C0011"/>
    <w:rsid w:val="005C0BC2"/>
    <w:rsid w:val="005C1113"/>
    <w:rsid w:val="005E242C"/>
    <w:rsid w:val="00600B22"/>
    <w:rsid w:val="00606D3A"/>
    <w:rsid w:val="00612D61"/>
    <w:rsid w:val="00631124"/>
    <w:rsid w:val="0064677F"/>
    <w:rsid w:val="00671483"/>
    <w:rsid w:val="00684AC0"/>
    <w:rsid w:val="006915E8"/>
    <w:rsid w:val="006A6262"/>
    <w:rsid w:val="006B4815"/>
    <w:rsid w:val="006B565D"/>
    <w:rsid w:val="006B5831"/>
    <w:rsid w:val="006C53A4"/>
    <w:rsid w:val="006D0316"/>
    <w:rsid w:val="006D0357"/>
    <w:rsid w:val="006D53E3"/>
    <w:rsid w:val="006D71C7"/>
    <w:rsid w:val="006E55D5"/>
    <w:rsid w:val="006F4E71"/>
    <w:rsid w:val="007221B0"/>
    <w:rsid w:val="00724D6B"/>
    <w:rsid w:val="00725A3A"/>
    <w:rsid w:val="00731C77"/>
    <w:rsid w:val="0074075A"/>
    <w:rsid w:val="0076221F"/>
    <w:rsid w:val="007648E0"/>
    <w:rsid w:val="0076595C"/>
    <w:rsid w:val="00777EC5"/>
    <w:rsid w:val="00781C92"/>
    <w:rsid w:val="0078270B"/>
    <w:rsid w:val="00782DF0"/>
    <w:rsid w:val="007A6627"/>
    <w:rsid w:val="007A68E0"/>
    <w:rsid w:val="007A6963"/>
    <w:rsid w:val="007A78AB"/>
    <w:rsid w:val="007B29A8"/>
    <w:rsid w:val="007B7543"/>
    <w:rsid w:val="007C5930"/>
    <w:rsid w:val="007C5E84"/>
    <w:rsid w:val="007E2C68"/>
    <w:rsid w:val="007E3BA6"/>
    <w:rsid w:val="007F1763"/>
    <w:rsid w:val="00802FB2"/>
    <w:rsid w:val="00807BE1"/>
    <w:rsid w:val="00811A93"/>
    <w:rsid w:val="00813D70"/>
    <w:rsid w:val="00816671"/>
    <w:rsid w:val="00826321"/>
    <w:rsid w:val="00851ADF"/>
    <w:rsid w:val="008570BD"/>
    <w:rsid w:val="00861094"/>
    <w:rsid w:val="00862471"/>
    <w:rsid w:val="00870B8F"/>
    <w:rsid w:val="008751CA"/>
    <w:rsid w:val="008904E9"/>
    <w:rsid w:val="00894FD8"/>
    <w:rsid w:val="008A0ECA"/>
    <w:rsid w:val="008A1BC0"/>
    <w:rsid w:val="008A23DD"/>
    <w:rsid w:val="008A3A79"/>
    <w:rsid w:val="008A59C4"/>
    <w:rsid w:val="008B1B2E"/>
    <w:rsid w:val="008B3831"/>
    <w:rsid w:val="008B495A"/>
    <w:rsid w:val="008B4C74"/>
    <w:rsid w:val="008B5A29"/>
    <w:rsid w:val="008C0578"/>
    <w:rsid w:val="008D3053"/>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56AB3"/>
    <w:rsid w:val="009649DE"/>
    <w:rsid w:val="00965444"/>
    <w:rsid w:val="009724D1"/>
    <w:rsid w:val="00972757"/>
    <w:rsid w:val="009758EA"/>
    <w:rsid w:val="00982D83"/>
    <w:rsid w:val="00983FF0"/>
    <w:rsid w:val="009A0825"/>
    <w:rsid w:val="009A38B1"/>
    <w:rsid w:val="009A6566"/>
    <w:rsid w:val="009D6EC9"/>
    <w:rsid w:val="009E7FA3"/>
    <w:rsid w:val="009F29F4"/>
    <w:rsid w:val="009F5B33"/>
    <w:rsid w:val="00A07668"/>
    <w:rsid w:val="00A10213"/>
    <w:rsid w:val="00A14686"/>
    <w:rsid w:val="00A211B9"/>
    <w:rsid w:val="00A21B0C"/>
    <w:rsid w:val="00A25884"/>
    <w:rsid w:val="00A25CED"/>
    <w:rsid w:val="00A40DDD"/>
    <w:rsid w:val="00A549E0"/>
    <w:rsid w:val="00A60925"/>
    <w:rsid w:val="00A62141"/>
    <w:rsid w:val="00A671D9"/>
    <w:rsid w:val="00A67B64"/>
    <w:rsid w:val="00A84C5B"/>
    <w:rsid w:val="00AA386F"/>
    <w:rsid w:val="00AC0DEF"/>
    <w:rsid w:val="00AC26E5"/>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03D76"/>
    <w:rsid w:val="00D15F32"/>
    <w:rsid w:val="00D162B7"/>
    <w:rsid w:val="00D2163F"/>
    <w:rsid w:val="00D216E0"/>
    <w:rsid w:val="00D31392"/>
    <w:rsid w:val="00D32AFC"/>
    <w:rsid w:val="00D4352B"/>
    <w:rsid w:val="00D52E32"/>
    <w:rsid w:val="00D53D65"/>
    <w:rsid w:val="00D714C6"/>
    <w:rsid w:val="00D8743B"/>
    <w:rsid w:val="00D95E08"/>
    <w:rsid w:val="00DA3034"/>
    <w:rsid w:val="00DC5E4B"/>
    <w:rsid w:val="00DC7B58"/>
    <w:rsid w:val="00DD197B"/>
    <w:rsid w:val="00DD7DDE"/>
    <w:rsid w:val="00DE4EEB"/>
    <w:rsid w:val="00DE6B38"/>
    <w:rsid w:val="00DE7E0A"/>
    <w:rsid w:val="00DF55BA"/>
    <w:rsid w:val="00E02FAD"/>
    <w:rsid w:val="00E038F0"/>
    <w:rsid w:val="00E11EE8"/>
    <w:rsid w:val="00E167A2"/>
    <w:rsid w:val="00E232E1"/>
    <w:rsid w:val="00E274DF"/>
    <w:rsid w:val="00E554EE"/>
    <w:rsid w:val="00E55911"/>
    <w:rsid w:val="00E56034"/>
    <w:rsid w:val="00E61983"/>
    <w:rsid w:val="00E61D25"/>
    <w:rsid w:val="00E67FC4"/>
    <w:rsid w:val="00E86382"/>
    <w:rsid w:val="00E9411A"/>
    <w:rsid w:val="00EA4B51"/>
    <w:rsid w:val="00EB1311"/>
    <w:rsid w:val="00EB7E1E"/>
    <w:rsid w:val="00EC3375"/>
    <w:rsid w:val="00EC5FEA"/>
    <w:rsid w:val="00ED6770"/>
    <w:rsid w:val="00EF2003"/>
    <w:rsid w:val="00EF6139"/>
    <w:rsid w:val="00F0399F"/>
    <w:rsid w:val="00F03AE9"/>
    <w:rsid w:val="00F05694"/>
    <w:rsid w:val="00F112B8"/>
    <w:rsid w:val="00F135FB"/>
    <w:rsid w:val="00F17A78"/>
    <w:rsid w:val="00F20B71"/>
    <w:rsid w:val="00F34369"/>
    <w:rsid w:val="00F37989"/>
    <w:rsid w:val="00F41CA6"/>
    <w:rsid w:val="00F60786"/>
    <w:rsid w:val="00F67012"/>
    <w:rsid w:val="00F71F65"/>
    <w:rsid w:val="00F7782D"/>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uiPriority w:val="99"/>
    <w:semiHidden/>
    <w:rsid w:val="0005150B"/>
    <w:rPr>
      <w:sz w:val="16"/>
      <w:szCs w:val="16"/>
    </w:rPr>
  </w:style>
  <w:style w:type="paragraph" w:styleId="Commentaire">
    <w:name w:val="annotation text"/>
    <w:basedOn w:val="Normal"/>
    <w:link w:val="CommentaireCar"/>
    <w:uiPriority w:val="99"/>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CommentaireCar">
    <w:name w:val="Commentaire Car"/>
    <w:basedOn w:val="Policepardfaut"/>
    <w:link w:val="Commentaire"/>
    <w:uiPriority w:val="99"/>
    <w:semiHidden/>
    <w:rsid w:val="009A6566"/>
  </w:style>
  <w:style w:type="paragraph" w:styleId="Rvision">
    <w:name w:val="Revision"/>
    <w:hidden/>
    <w:uiPriority w:val="99"/>
    <w:semiHidden/>
    <w:rsid w:val="006E55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031918">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36788340">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500583147">
      <w:bodyDiv w:val="1"/>
      <w:marLeft w:val="0"/>
      <w:marRight w:val="0"/>
      <w:marTop w:val="0"/>
      <w:marBottom w:val="0"/>
      <w:divBdr>
        <w:top w:val="none" w:sz="0" w:space="0" w:color="auto"/>
        <w:left w:val="none" w:sz="0" w:space="0" w:color="auto"/>
        <w:bottom w:val="none" w:sz="0" w:space="0" w:color="auto"/>
        <w:right w:val="none" w:sz="0" w:space="0" w:color="auto"/>
      </w:divBdr>
    </w:div>
    <w:div w:id="1539321721">
      <w:bodyDiv w:val="1"/>
      <w:marLeft w:val="0"/>
      <w:marRight w:val="0"/>
      <w:marTop w:val="0"/>
      <w:marBottom w:val="0"/>
      <w:divBdr>
        <w:top w:val="none" w:sz="0" w:space="0" w:color="auto"/>
        <w:left w:val="none" w:sz="0" w:space="0" w:color="auto"/>
        <w:bottom w:val="none" w:sz="0" w:space="0" w:color="auto"/>
        <w:right w:val="none" w:sz="0" w:space="0" w:color="auto"/>
      </w:divBdr>
    </w:div>
    <w:div w:id="1588146789">
      <w:bodyDiv w:val="1"/>
      <w:marLeft w:val="0"/>
      <w:marRight w:val="0"/>
      <w:marTop w:val="0"/>
      <w:marBottom w:val="0"/>
      <w:divBdr>
        <w:top w:val="none" w:sz="0" w:space="0" w:color="auto"/>
        <w:left w:val="none" w:sz="0" w:space="0" w:color="auto"/>
        <w:bottom w:val="none" w:sz="0" w:space="0" w:color="auto"/>
        <w:right w:val="none" w:sz="0" w:space="0" w:color="auto"/>
      </w:divBdr>
    </w:div>
    <w:div w:id="1603875515">
      <w:bodyDiv w:val="1"/>
      <w:marLeft w:val="0"/>
      <w:marRight w:val="0"/>
      <w:marTop w:val="0"/>
      <w:marBottom w:val="0"/>
      <w:divBdr>
        <w:top w:val="none" w:sz="0" w:space="0" w:color="auto"/>
        <w:left w:val="none" w:sz="0" w:space="0" w:color="auto"/>
        <w:bottom w:val="none" w:sz="0" w:space="0" w:color="auto"/>
        <w:right w:val="none" w:sz="0" w:space="0" w:color="auto"/>
      </w:divBdr>
    </w:div>
    <w:div w:id="1672633811">
      <w:bodyDiv w:val="1"/>
      <w:marLeft w:val="0"/>
      <w:marRight w:val="0"/>
      <w:marTop w:val="0"/>
      <w:marBottom w:val="0"/>
      <w:divBdr>
        <w:top w:val="none" w:sz="0" w:space="0" w:color="auto"/>
        <w:left w:val="none" w:sz="0" w:space="0" w:color="auto"/>
        <w:bottom w:val="none" w:sz="0" w:space="0" w:color="auto"/>
        <w:right w:val="none" w:sz="0" w:space="0" w:color="auto"/>
      </w:divBdr>
    </w:div>
    <w:div w:id="184635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1.doc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4783E-46DF-407E-B5ED-0D26E3EE3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887</Words>
  <Characters>4884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5760</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Youcef Seg</cp:lastModifiedBy>
  <cp:revision>7</cp:revision>
  <cp:lastPrinted>2013-05-24T14:05:00Z</cp:lastPrinted>
  <dcterms:created xsi:type="dcterms:W3CDTF">2025-04-12T16:59:00Z</dcterms:created>
  <dcterms:modified xsi:type="dcterms:W3CDTF">2025-04-23T04:23:00Z</dcterms:modified>
</cp:coreProperties>
</file>